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5F73F" w14:textId="5FECAB76" w:rsidR="00130389" w:rsidRPr="00143695" w:rsidRDefault="00130389" w:rsidP="00130389">
      <w:pPr>
        <w:pStyle w:val="Nadpis3"/>
      </w:pPr>
      <w:r w:rsidRPr="00AE2B16">
        <w:t xml:space="preserve">Příloha č. </w:t>
      </w:r>
      <w:r>
        <w:t>9</w:t>
      </w:r>
      <w:r w:rsidRPr="00AE2B16">
        <w:t xml:space="preserve"> Zadávací dokumentace</w:t>
      </w:r>
      <w:r w:rsidR="00274CD7">
        <w:t xml:space="preserve"> – změna č. 1 ze dne 19.</w:t>
      </w:r>
      <w:r w:rsidR="00942577">
        <w:t>0</w:t>
      </w:r>
      <w:bookmarkStart w:id="0" w:name="_GoBack"/>
      <w:bookmarkEnd w:id="0"/>
      <w:r w:rsidR="00274CD7">
        <w:t>7.2019</w:t>
      </w:r>
    </w:p>
    <w:p w14:paraId="316A4079" w14:textId="77777777" w:rsidR="007F2521" w:rsidRPr="004A69A1" w:rsidRDefault="0001049C" w:rsidP="007F2521">
      <w:pPr>
        <w:pStyle w:val="Nadpis2"/>
      </w:pPr>
      <w:r w:rsidRPr="004A69A1">
        <w:t xml:space="preserve">Specifikace předmětu část 3  - </w:t>
      </w:r>
      <w:r w:rsidR="007F2521" w:rsidRPr="004A69A1">
        <w:t>Portál občana a</w:t>
      </w:r>
      <w:r w:rsidR="00AC722B" w:rsidRPr="004A69A1">
        <w:t xml:space="preserve"> elektronické</w:t>
      </w:r>
      <w:r w:rsidR="007F2521" w:rsidRPr="004A69A1">
        <w:t xml:space="preserve"> formuláře</w:t>
      </w:r>
    </w:p>
    <w:p w14:paraId="771D5CC8" w14:textId="77777777" w:rsidR="00AC722B" w:rsidRPr="004A69A1" w:rsidRDefault="00AC722B" w:rsidP="004A69A1">
      <w:r w:rsidRPr="004A69A1">
        <w:t>Tato část zakázky se skládá z následujících aktivit</w:t>
      </w:r>
      <w:r w:rsidR="004A69A1" w:rsidRPr="004A69A1">
        <w:t xml:space="preserve"> </w:t>
      </w:r>
      <w:r w:rsidRPr="004A69A1">
        <w:rPr>
          <w:rFonts w:cs="Arial"/>
          <w:b/>
        </w:rPr>
        <w:t>Portál občana a elektronické formuláře</w:t>
      </w:r>
    </w:p>
    <w:p w14:paraId="3C7D67B5" w14:textId="77777777" w:rsidR="00AC722B" w:rsidRPr="004A69A1" w:rsidRDefault="00D42007" w:rsidP="00950BCE">
      <w:pPr>
        <w:pStyle w:val="Nadpis3"/>
        <w:numPr>
          <w:ilvl w:val="0"/>
          <w:numId w:val="2"/>
        </w:numPr>
      </w:pPr>
      <w:r>
        <w:t>Portál občana</w:t>
      </w:r>
    </w:p>
    <w:p w14:paraId="320058C1" w14:textId="348244E2" w:rsidR="00FE27DD" w:rsidRPr="004A69A1" w:rsidRDefault="00AC722B" w:rsidP="00AC722B">
      <w:pPr>
        <w:pStyle w:val="normalodsazene"/>
        <w:spacing w:before="120" w:beforeAutospacing="0" w:after="0" w:afterAutospacing="0" w:line="300" w:lineRule="auto"/>
        <w:rPr>
          <w:rFonts w:ascii="Arial" w:hAnsi="Arial" w:cs="Arial"/>
        </w:rPr>
      </w:pPr>
      <w:r w:rsidRPr="004A69A1">
        <w:rPr>
          <w:rFonts w:ascii="Arial" w:hAnsi="Arial" w:cs="Arial"/>
        </w:rPr>
        <w:t>Cílem části Portál občana a elektronické formuláře projektu</w:t>
      </w:r>
      <w:r w:rsidRPr="004A69A1">
        <w:t xml:space="preserve"> </w:t>
      </w:r>
      <w:r w:rsidR="006A7871" w:rsidRPr="004A69A1">
        <w:t>„</w:t>
      </w:r>
      <w:r w:rsidRPr="004A69A1">
        <w:rPr>
          <w:rFonts w:ascii="Arial" w:hAnsi="Arial" w:cs="Arial"/>
        </w:rPr>
        <w:t>Transparentní řízení města Uherský Bro</w:t>
      </w:r>
      <w:r w:rsidR="000D2CD1">
        <w:rPr>
          <w:rFonts w:ascii="Arial" w:hAnsi="Arial" w:cs="Arial"/>
        </w:rPr>
        <w:t>d</w:t>
      </w:r>
      <w:r w:rsidRPr="004A69A1">
        <w:rPr>
          <w:rFonts w:ascii="Arial" w:hAnsi="Arial" w:cs="Arial"/>
        </w:rPr>
        <w:t xml:space="preserve">“ je vybudování portálu občana pro řešení životních situací ve vybraných oblastech občanských a podnikatelských činností, včetně </w:t>
      </w:r>
      <w:r w:rsidR="00B04AA2">
        <w:rPr>
          <w:rFonts w:ascii="Arial" w:hAnsi="Arial" w:cs="Arial"/>
        </w:rPr>
        <w:t xml:space="preserve">budoucí </w:t>
      </w:r>
      <w:r w:rsidRPr="004A69A1">
        <w:rPr>
          <w:rFonts w:ascii="Arial" w:hAnsi="Arial" w:cs="Arial"/>
        </w:rPr>
        <w:t xml:space="preserve">možnosti </w:t>
      </w:r>
      <w:r w:rsidR="00FE27DD" w:rsidRPr="004A69A1">
        <w:rPr>
          <w:rFonts w:ascii="Arial" w:hAnsi="Arial" w:cs="Arial"/>
        </w:rPr>
        <w:t xml:space="preserve">úplného elektronického </w:t>
      </w:r>
      <w:r w:rsidRPr="004A69A1">
        <w:rPr>
          <w:rFonts w:ascii="Arial" w:hAnsi="Arial" w:cs="Arial"/>
        </w:rPr>
        <w:t>podání a sledování</w:t>
      </w:r>
      <w:r w:rsidR="00FE27DD" w:rsidRPr="004A69A1">
        <w:rPr>
          <w:rFonts w:ascii="Arial" w:hAnsi="Arial" w:cs="Arial"/>
        </w:rPr>
        <w:t xml:space="preserve"> stavu zpracování svých podání.</w:t>
      </w:r>
      <w:r w:rsidR="00B04AA2">
        <w:rPr>
          <w:rFonts w:ascii="Arial" w:hAnsi="Arial" w:cs="Arial"/>
        </w:rPr>
        <w:t xml:space="preserve"> Jedná se o ag</w:t>
      </w:r>
      <w:r w:rsidR="00755D84">
        <w:rPr>
          <w:rFonts w:ascii="Arial" w:hAnsi="Arial" w:cs="Arial"/>
        </w:rPr>
        <w:t xml:space="preserve">endy, </w:t>
      </w:r>
      <w:r w:rsidR="00B04AA2">
        <w:rPr>
          <w:rFonts w:ascii="Arial" w:hAnsi="Arial" w:cs="Arial"/>
        </w:rPr>
        <w:t>které nejsou již obsaženy v po</w:t>
      </w:r>
      <w:r w:rsidR="000D2CD1">
        <w:rPr>
          <w:rFonts w:ascii="Arial" w:hAnsi="Arial" w:cs="Arial"/>
        </w:rPr>
        <w:t>r</w:t>
      </w:r>
      <w:r w:rsidR="00B04AA2">
        <w:rPr>
          <w:rFonts w:ascii="Arial" w:hAnsi="Arial" w:cs="Arial"/>
        </w:rPr>
        <w:t>tálu občana (</w:t>
      </w:r>
      <w:hyperlink r:id="rId10" w:history="1">
        <w:r w:rsidR="00B04AA2" w:rsidRPr="00C201F7">
          <w:rPr>
            <w:rStyle w:val="Hypertextovodkaz"/>
            <w:rFonts w:ascii="Arial" w:hAnsi="Arial" w:cs="Arial"/>
          </w:rPr>
          <w:t>https://obcan.portal.gov.cz</w:t>
        </w:r>
      </w:hyperlink>
      <w:r w:rsidR="00B04AA2">
        <w:rPr>
          <w:rFonts w:ascii="Arial" w:hAnsi="Arial" w:cs="Arial"/>
        </w:rPr>
        <w:t>)</w:t>
      </w:r>
      <w:r w:rsidR="00924547">
        <w:rPr>
          <w:rFonts w:ascii="Arial" w:hAnsi="Arial" w:cs="Arial"/>
        </w:rPr>
        <w:t>.</w:t>
      </w:r>
      <w:r w:rsidR="00B04AA2">
        <w:rPr>
          <w:rFonts w:ascii="Arial" w:hAnsi="Arial" w:cs="Arial"/>
        </w:rPr>
        <w:t xml:space="preserve"> </w:t>
      </w:r>
    </w:p>
    <w:p w14:paraId="5259C153" w14:textId="77777777" w:rsidR="00FE27DD" w:rsidRPr="004A69A1" w:rsidRDefault="004500CA" w:rsidP="00FE27DD">
      <w:pPr>
        <w:pStyle w:val="normalodsazene"/>
        <w:spacing w:before="120" w:beforeAutospacing="0" w:after="0" w:afterAutospacing="0" w:line="300" w:lineRule="auto"/>
        <w:rPr>
          <w:rFonts w:ascii="Arial" w:hAnsi="Arial" w:cs="Arial"/>
        </w:rPr>
      </w:pPr>
      <w:r w:rsidRPr="004A69A1">
        <w:rPr>
          <w:rFonts w:ascii="Arial" w:hAnsi="Arial" w:cs="Arial"/>
        </w:rPr>
        <w:t xml:space="preserve">Požadované </w:t>
      </w:r>
      <w:r w:rsidR="00FE27DD" w:rsidRPr="004A69A1">
        <w:rPr>
          <w:rFonts w:ascii="Arial" w:hAnsi="Arial" w:cs="Arial"/>
        </w:rPr>
        <w:t>funkcionality Portálu občana</w:t>
      </w:r>
    </w:p>
    <w:p w14:paraId="585A657E" w14:textId="77777777" w:rsidR="00FE27DD" w:rsidRPr="004A69A1" w:rsidRDefault="00FE27DD" w:rsidP="00950BCE">
      <w:pPr>
        <w:pStyle w:val="Odstavecseseznamem"/>
        <w:numPr>
          <w:ilvl w:val="0"/>
          <w:numId w:val="5"/>
        </w:numPr>
        <w:spacing w:after="160" w:line="259" w:lineRule="auto"/>
      </w:pPr>
      <w:r w:rsidRPr="004A69A1">
        <w:t>Obecně závazné předpisy obce</w:t>
      </w:r>
      <w:r w:rsidR="00AF2D3F" w:rsidRPr="004A69A1">
        <w:t xml:space="preserve"> </w:t>
      </w:r>
    </w:p>
    <w:p w14:paraId="1EF47289" w14:textId="64C8660C" w:rsidR="00FE27DD" w:rsidRPr="004A69A1" w:rsidRDefault="00FE27DD" w:rsidP="00950BCE">
      <w:pPr>
        <w:pStyle w:val="Odstavecseseznamem"/>
        <w:numPr>
          <w:ilvl w:val="0"/>
          <w:numId w:val="5"/>
        </w:numPr>
        <w:spacing w:after="160" w:line="259" w:lineRule="auto"/>
      </w:pPr>
      <w:r w:rsidRPr="004A69A1">
        <w:t>Online formuláře</w:t>
      </w:r>
      <w:r w:rsidR="00924547">
        <w:t xml:space="preserve"> – nabídka formulářů bude ve stromové struktuře podle odborů MěÚ </w:t>
      </w:r>
    </w:p>
    <w:p w14:paraId="22DAAA7E" w14:textId="77777777" w:rsidR="00FE27DD" w:rsidRPr="004A69A1" w:rsidRDefault="00FE27DD" w:rsidP="00950BCE">
      <w:pPr>
        <w:pStyle w:val="Odstavecseseznamem"/>
        <w:numPr>
          <w:ilvl w:val="0"/>
          <w:numId w:val="5"/>
        </w:numPr>
        <w:spacing w:after="160" w:line="259" w:lineRule="auto"/>
      </w:pPr>
      <w:r w:rsidRPr="004A69A1">
        <w:t>Elektronická podatelna, online podání, přehled vlastních podání</w:t>
      </w:r>
    </w:p>
    <w:p w14:paraId="39CB6A82" w14:textId="77777777" w:rsidR="00FE27DD" w:rsidRPr="004A69A1" w:rsidRDefault="00FE27DD" w:rsidP="00950BCE">
      <w:pPr>
        <w:pStyle w:val="Odstavecseseznamem"/>
        <w:numPr>
          <w:ilvl w:val="0"/>
          <w:numId w:val="5"/>
        </w:numPr>
        <w:spacing w:after="160" w:line="259" w:lineRule="auto"/>
      </w:pPr>
      <w:r w:rsidRPr="004A69A1">
        <w:t>Sledování stavu elektronického podání</w:t>
      </w:r>
    </w:p>
    <w:p w14:paraId="4BC1C2AF" w14:textId="2338F203" w:rsidR="00FE27DD" w:rsidRPr="004A69A1" w:rsidRDefault="00721914" w:rsidP="00950BCE">
      <w:pPr>
        <w:pStyle w:val="Odstavecseseznamem"/>
        <w:numPr>
          <w:ilvl w:val="0"/>
          <w:numId w:val="5"/>
        </w:numPr>
        <w:spacing w:after="160" w:line="259" w:lineRule="auto"/>
      </w:pPr>
      <w:r w:rsidRPr="004A69A1">
        <w:t>Životní situace</w:t>
      </w:r>
      <w:r w:rsidR="00924547">
        <w:t xml:space="preserve"> – vysvětlení postupů krok za krokem s případnými odkazy </w:t>
      </w:r>
    </w:p>
    <w:p w14:paraId="63569C06" w14:textId="77777777" w:rsidR="00FE27DD" w:rsidRPr="004A69A1" w:rsidRDefault="00FE27DD" w:rsidP="00950BCE">
      <w:pPr>
        <w:pStyle w:val="Odstavecseseznamem"/>
        <w:numPr>
          <w:ilvl w:val="0"/>
          <w:numId w:val="5"/>
        </w:numPr>
        <w:spacing w:after="160" w:line="259" w:lineRule="auto"/>
      </w:pPr>
      <w:r w:rsidRPr="004A69A1">
        <w:t xml:space="preserve">Přehled o poplatcích </w:t>
      </w:r>
    </w:p>
    <w:p w14:paraId="0CAC73F7" w14:textId="77777777" w:rsidR="00FE27DD" w:rsidRPr="004A69A1" w:rsidRDefault="00FE27DD" w:rsidP="00950BCE">
      <w:pPr>
        <w:pStyle w:val="Odstavecseseznamem"/>
        <w:numPr>
          <w:ilvl w:val="0"/>
          <w:numId w:val="5"/>
        </w:numPr>
        <w:spacing w:after="160" w:line="259" w:lineRule="auto"/>
      </w:pPr>
      <w:r w:rsidRPr="004A69A1">
        <w:t>Rezervace času úředníka</w:t>
      </w:r>
    </w:p>
    <w:p w14:paraId="4EE97FC7" w14:textId="77777777" w:rsidR="00FE27DD" w:rsidRPr="004A69A1" w:rsidRDefault="00FE27DD" w:rsidP="00950BCE">
      <w:pPr>
        <w:pStyle w:val="Odstavecseseznamem"/>
        <w:numPr>
          <w:ilvl w:val="0"/>
          <w:numId w:val="5"/>
        </w:numPr>
        <w:spacing w:after="160" w:line="259" w:lineRule="auto"/>
      </w:pPr>
      <w:r w:rsidRPr="004A69A1">
        <w:t>Notifikace SMS nebo e-mail</w:t>
      </w:r>
    </w:p>
    <w:p w14:paraId="6ED7E635" w14:textId="77777777" w:rsidR="00D27838" w:rsidRDefault="00D27838" w:rsidP="00950BCE">
      <w:pPr>
        <w:pStyle w:val="Odstavecseseznamem"/>
        <w:numPr>
          <w:ilvl w:val="0"/>
          <w:numId w:val="5"/>
        </w:numPr>
        <w:spacing w:after="160" w:line="259" w:lineRule="auto"/>
      </w:pPr>
      <w:r w:rsidRPr="004A69A1">
        <w:t>Platební brána – elektronická platba</w:t>
      </w:r>
    </w:p>
    <w:p w14:paraId="5AA9137D" w14:textId="38DB505D" w:rsidR="00924547" w:rsidRPr="004A69A1" w:rsidRDefault="00924547" w:rsidP="00950BCE">
      <w:pPr>
        <w:pStyle w:val="Odstavecseseznamem"/>
        <w:numPr>
          <w:ilvl w:val="0"/>
          <w:numId w:val="5"/>
        </w:numPr>
        <w:spacing w:after="160" w:line="259" w:lineRule="auto"/>
      </w:pPr>
      <w:r>
        <w:t>Redakční systém pro správu obsahu</w:t>
      </w:r>
      <w:r w:rsidR="00142F8C">
        <w:t xml:space="preserve"> </w:t>
      </w:r>
      <w:r>
        <w:t xml:space="preserve">– zejména </w:t>
      </w:r>
      <w:r w:rsidR="00142F8C">
        <w:t xml:space="preserve">textace </w:t>
      </w:r>
      <w:r>
        <w:t>životní</w:t>
      </w:r>
      <w:r w:rsidR="00142F8C">
        <w:t>ch situací, veřejná část portálu, kontaktní informace</w:t>
      </w:r>
      <w:r>
        <w:t xml:space="preserve"> apod.</w:t>
      </w:r>
      <w:r w:rsidR="00142F8C">
        <w:t xml:space="preserve"> tak, aby opravy v textu mohl udělat i uživatel neznalý HTML jazyka.</w:t>
      </w:r>
    </w:p>
    <w:p w14:paraId="4FB0D567" w14:textId="77777777" w:rsidR="00142F8C" w:rsidRDefault="00AC722B" w:rsidP="00FE4B8D">
      <w:pPr>
        <w:pStyle w:val="Bezmezer"/>
      </w:pPr>
      <w:r w:rsidRPr="004A69A1">
        <w:t xml:space="preserve">Služba bude </w:t>
      </w:r>
      <w:r w:rsidR="00D27838" w:rsidRPr="004A69A1">
        <w:t xml:space="preserve">dostupná </w:t>
      </w:r>
      <w:r w:rsidRPr="004A69A1">
        <w:t xml:space="preserve">prostřednictvím veřejné sítě internet. </w:t>
      </w:r>
    </w:p>
    <w:p w14:paraId="6BA77530" w14:textId="4DF7A59C" w:rsidR="00AC722B" w:rsidRPr="004A69A1" w:rsidRDefault="00AC722B" w:rsidP="00FE4B8D">
      <w:pPr>
        <w:pStyle w:val="Bezmezer"/>
      </w:pPr>
      <w:r w:rsidRPr="004A69A1">
        <w:t xml:space="preserve">Portál občana musí zajistit vyřízení životní situace a poskytnout přehled o řešených životních situacích, ať již byly realizovány čistě elektronickou cestou nebo i cestou fyzického dokumentu či osobním podáním. </w:t>
      </w:r>
    </w:p>
    <w:p w14:paraId="1247AF0C" w14:textId="0E839D2B" w:rsidR="00FE27DD" w:rsidRPr="004A69A1" w:rsidRDefault="007B4E3F" w:rsidP="00FE4B8D">
      <w:pPr>
        <w:pStyle w:val="Bezmezer"/>
        <w:rPr>
          <w:color w:val="000000"/>
          <w:szCs w:val="20"/>
        </w:rPr>
      </w:pPr>
      <w:r w:rsidRPr="004A69A1">
        <w:rPr>
          <w:szCs w:val="20"/>
        </w:rPr>
        <w:t>Portál občana bude rozdělen na veřejnou</w:t>
      </w:r>
      <w:r w:rsidR="00142F8C">
        <w:rPr>
          <w:szCs w:val="20"/>
        </w:rPr>
        <w:t>, obecné informace pro všechny,</w:t>
      </w:r>
      <w:r w:rsidRPr="004A69A1">
        <w:rPr>
          <w:szCs w:val="20"/>
        </w:rPr>
        <w:t xml:space="preserve"> a neveřejnou část. Portál občana bude dostupný z úvodní stránky webu města</w:t>
      </w:r>
      <w:r w:rsidR="00142F8C">
        <w:rPr>
          <w:szCs w:val="20"/>
        </w:rPr>
        <w:t>, vložení odkazu na portál z webových stránek města zajistí zadavatel</w:t>
      </w:r>
      <w:r w:rsidRPr="004A69A1">
        <w:rPr>
          <w:szCs w:val="20"/>
        </w:rPr>
        <w:t>. Neveřejná část bude dostupná pouze pro přihlášené a ověřené (ztotožněné) občany</w:t>
      </w:r>
      <w:r w:rsidRPr="004A69A1">
        <w:rPr>
          <w:color w:val="000000"/>
          <w:szCs w:val="20"/>
        </w:rPr>
        <w:t>.</w:t>
      </w:r>
    </w:p>
    <w:p w14:paraId="63131588" w14:textId="77777777" w:rsidR="004500CA" w:rsidRPr="004A69A1" w:rsidRDefault="004500CA" w:rsidP="00FE4B8D">
      <w:pPr>
        <w:pStyle w:val="Bezmezer"/>
      </w:pPr>
      <w:r w:rsidRPr="004A69A1">
        <w:t xml:space="preserve">Provozní platformou Portálu občana bude výkonný redakční systém, který bude zajišťovat plnou kontrolu úřadu nad obsahem celého portálu, bez nutnosti zásahu dodavatele. </w:t>
      </w:r>
    </w:p>
    <w:p w14:paraId="6E2DE8C1" w14:textId="2E8E2275" w:rsidR="004500CA" w:rsidRPr="004A69A1" w:rsidRDefault="004500CA" w:rsidP="00FE4B8D">
      <w:pPr>
        <w:pStyle w:val="Bezmezer"/>
        <w:rPr>
          <w:szCs w:val="20"/>
        </w:rPr>
      </w:pPr>
      <w:r w:rsidRPr="004A69A1">
        <w:rPr>
          <w:szCs w:val="20"/>
        </w:rPr>
        <w:t>Portál občana bude integrován na elektronickou spisovou službu a dalšími agendovými informační</w:t>
      </w:r>
      <w:r w:rsidR="009E0F68">
        <w:rPr>
          <w:szCs w:val="20"/>
        </w:rPr>
        <w:t>mi</w:t>
      </w:r>
      <w:r w:rsidRPr="004A69A1">
        <w:rPr>
          <w:szCs w:val="20"/>
        </w:rPr>
        <w:t xml:space="preserve"> systémy</w:t>
      </w:r>
      <w:r w:rsidR="009E0F68">
        <w:rPr>
          <w:szCs w:val="20"/>
        </w:rPr>
        <w:t xml:space="preserve"> (viz ZD5)</w:t>
      </w:r>
      <w:r w:rsidRPr="004A69A1">
        <w:rPr>
          <w:szCs w:val="20"/>
        </w:rPr>
        <w:t>. Portál občana musí zajistit legislativně i právně jednoznačné „ztotožnění“ občana (tzv. ztotožněný uživatel) dle aktuálně platné legislativy.</w:t>
      </w:r>
      <w:r w:rsidR="00886E8A">
        <w:rPr>
          <w:szCs w:val="20"/>
        </w:rPr>
        <w:t xml:space="preserve"> Minimálně se musí jednat o ztotožnění přes datovou schránku, registrace na úřadě a autoritu uznávanou státem </w:t>
      </w:r>
      <w:hyperlink r:id="rId11" w:history="1">
        <w:r w:rsidR="002A5D3C" w:rsidRPr="00C201F7">
          <w:rPr>
            <w:rStyle w:val="Hypertextovodkaz"/>
            <w:szCs w:val="20"/>
          </w:rPr>
          <w:t>https://info.eidentita.cz/</w:t>
        </w:r>
      </w:hyperlink>
      <w:r w:rsidR="002A5D3C">
        <w:rPr>
          <w:szCs w:val="20"/>
        </w:rPr>
        <w:t xml:space="preserve">. Jedná se o </w:t>
      </w:r>
      <w:r w:rsidR="002A5D3C" w:rsidRPr="002A5D3C">
        <w:rPr>
          <w:szCs w:val="20"/>
        </w:rPr>
        <w:t>Národní bod pro identifikaci a autentizaci ve smyslu zákona 250/2017 Sb., o elektronické identifikaci</w:t>
      </w:r>
      <w:r w:rsidR="002A5D3C">
        <w:rPr>
          <w:szCs w:val="20"/>
        </w:rPr>
        <w:t>.</w:t>
      </w:r>
    </w:p>
    <w:p w14:paraId="724738F5" w14:textId="77777777" w:rsidR="004500CA" w:rsidRDefault="004500CA" w:rsidP="00FE4B8D">
      <w:pPr>
        <w:pStyle w:val="Bezmezer"/>
      </w:pPr>
      <w:r w:rsidRPr="004A69A1">
        <w:t xml:space="preserve">Část služeb portálu občana bude propojena na </w:t>
      </w:r>
      <w:r w:rsidR="00AF2D3F" w:rsidRPr="004A69A1">
        <w:t xml:space="preserve">centrální </w:t>
      </w:r>
      <w:r w:rsidRPr="004A69A1">
        <w:t>portál občana, který provozuje MVČR formou samostatné dlaždice. Vzájemné propojení bude umožňovat přenositelnost ztotožněného občana.</w:t>
      </w:r>
    </w:p>
    <w:p w14:paraId="6ACCF136" w14:textId="77777777" w:rsidR="002A5D3C" w:rsidRDefault="00B44023" w:rsidP="00FE4B8D">
      <w:pPr>
        <w:pStyle w:val="Bezmezer"/>
        <w:rPr>
          <w:szCs w:val="20"/>
        </w:rPr>
      </w:pPr>
      <w:r w:rsidRPr="004A69A1">
        <w:rPr>
          <w:szCs w:val="20"/>
        </w:rPr>
        <w:t xml:space="preserve">Portál občana musí splňovat pravidla přístupného webu. Je požadována kompatibilita a optimalizace pro hlavní prohlížeče webových stránek </w:t>
      </w:r>
      <w:r w:rsidR="004A69A1" w:rsidRPr="004A69A1">
        <w:rPr>
          <w:szCs w:val="20"/>
        </w:rPr>
        <w:t xml:space="preserve">a jejich aktuální verze </w:t>
      </w:r>
      <w:r w:rsidRPr="004A69A1">
        <w:rPr>
          <w:szCs w:val="20"/>
        </w:rPr>
        <w:t xml:space="preserve">(Internet Explorer, Mozila Firefox, Opera, Chrome, Microsoft Edge, Safari). </w:t>
      </w:r>
    </w:p>
    <w:p w14:paraId="31611128" w14:textId="534EA1F9" w:rsidR="00B44023" w:rsidRDefault="00B44023" w:rsidP="00FE4B8D">
      <w:pPr>
        <w:pStyle w:val="Bezmezer"/>
        <w:rPr>
          <w:szCs w:val="20"/>
        </w:rPr>
      </w:pPr>
      <w:r w:rsidRPr="004A69A1">
        <w:rPr>
          <w:szCs w:val="20"/>
        </w:rPr>
        <w:t xml:space="preserve">Forma uveřejňovaných informací </w:t>
      </w:r>
      <w:r w:rsidRPr="004A69A1">
        <w:rPr>
          <w:rStyle w:val="Siln"/>
          <w:rFonts w:cs="Arial"/>
          <w:b w:val="0"/>
          <w:szCs w:val="20"/>
        </w:rPr>
        <w:t>bude v souladu se zákonem č. 365/2000 Sb., o informačních systémech veřejné správy a o změně některých dalších zákonů a s vyhláškou 64/2008 Sb.</w:t>
      </w:r>
      <w:r w:rsidRPr="004A69A1">
        <w:rPr>
          <w:b/>
          <w:szCs w:val="20"/>
        </w:rPr>
        <w:t xml:space="preserve">, </w:t>
      </w:r>
      <w:r w:rsidRPr="004A69A1">
        <w:rPr>
          <w:szCs w:val="20"/>
        </w:rPr>
        <w:t>o formě uveřejňování informací souvisejících s výkonem veřejné správy prostřednictvím webových stránek pro osoby se zdravotním postižením, zejména slabozraké.</w:t>
      </w:r>
    </w:p>
    <w:p w14:paraId="73DBF2A3" w14:textId="77777777" w:rsidR="004B4321" w:rsidRPr="004A69A1" w:rsidRDefault="004B4321" w:rsidP="00950BCE">
      <w:pPr>
        <w:pStyle w:val="Nadpis3"/>
        <w:numPr>
          <w:ilvl w:val="1"/>
          <w:numId w:val="1"/>
        </w:numPr>
      </w:pPr>
      <w:bookmarkStart w:id="1" w:name="_Ref7816963"/>
      <w:r w:rsidRPr="004A69A1">
        <w:lastRenderedPageBreak/>
        <w:t>Obecné vlastnosti Portálu občana</w:t>
      </w:r>
      <w:bookmarkEnd w:id="1"/>
    </w:p>
    <w:p w14:paraId="57F83F84" w14:textId="77777777" w:rsidR="004B4321" w:rsidRPr="004A69A1" w:rsidRDefault="004B4321" w:rsidP="00950BCE">
      <w:pPr>
        <w:pStyle w:val="Odstavecseseznamem"/>
        <w:numPr>
          <w:ilvl w:val="0"/>
          <w:numId w:val="3"/>
        </w:numPr>
      </w:pPr>
      <w:r w:rsidRPr="004A69A1">
        <w:t>Responzivní design v celém rozsahu</w:t>
      </w:r>
    </w:p>
    <w:p w14:paraId="69A97ECC" w14:textId="77777777" w:rsidR="004B4321" w:rsidRDefault="004B4321" w:rsidP="00950BCE">
      <w:pPr>
        <w:pStyle w:val="Odstavecseseznamem"/>
        <w:numPr>
          <w:ilvl w:val="0"/>
          <w:numId w:val="3"/>
        </w:numPr>
      </w:pPr>
      <w:r w:rsidRPr="004A69A1">
        <w:t>Úprava designu podle logo manuálu města</w:t>
      </w:r>
      <w:r w:rsidR="004C6954">
        <w:t xml:space="preserve"> zahrnující</w:t>
      </w:r>
    </w:p>
    <w:p w14:paraId="26723BC4" w14:textId="77777777" w:rsidR="004C6954" w:rsidRDefault="004C6954" w:rsidP="00950BCE">
      <w:pPr>
        <w:pStyle w:val="normalodsazene"/>
        <w:numPr>
          <w:ilvl w:val="1"/>
          <w:numId w:val="3"/>
        </w:numPr>
        <w:spacing w:before="120" w:beforeAutospacing="0" w:after="0" w:afterAutospacing="0" w:line="300" w:lineRule="auto"/>
        <w:rPr>
          <w:rFonts w:ascii="Arial" w:hAnsi="Arial" w:cs="Arial"/>
        </w:rPr>
      </w:pPr>
      <w:r>
        <w:rPr>
          <w:rFonts w:ascii="Arial" w:hAnsi="Arial" w:cs="Arial"/>
        </w:rPr>
        <w:t xml:space="preserve">Portál občana bude upraven do jednotného desingu podle logo manuálu města a stylu webu města </w:t>
      </w:r>
      <w:hyperlink r:id="rId12" w:history="1">
        <w:r w:rsidRPr="0056282B">
          <w:rPr>
            <w:rStyle w:val="Hypertextovodkaz"/>
            <w:rFonts w:ascii="Arial" w:hAnsi="Arial" w:cs="Arial"/>
          </w:rPr>
          <w:t>https://www.ub.cz</w:t>
        </w:r>
      </w:hyperlink>
      <w:r>
        <w:rPr>
          <w:rFonts w:ascii="Arial" w:hAnsi="Arial" w:cs="Arial"/>
        </w:rPr>
        <w:t>, tak aby byly oba projekty vizuálně sladěny.</w:t>
      </w:r>
    </w:p>
    <w:p w14:paraId="076B9803" w14:textId="77777777" w:rsidR="004C6954" w:rsidRPr="00F41D15" w:rsidRDefault="004C6954" w:rsidP="00950BCE">
      <w:pPr>
        <w:pStyle w:val="normalodsazene"/>
        <w:numPr>
          <w:ilvl w:val="1"/>
          <w:numId w:val="3"/>
        </w:numPr>
        <w:spacing w:before="120" w:beforeAutospacing="0" w:after="0" w:afterAutospacing="0" w:line="300" w:lineRule="auto"/>
        <w:rPr>
          <w:rStyle w:val="Hypertextovodkaz"/>
          <w:rFonts w:ascii="Arial" w:hAnsi="Arial" w:cs="Arial"/>
          <w:color w:val="auto"/>
          <w:u w:val="none"/>
        </w:rPr>
      </w:pPr>
      <w:r>
        <w:rPr>
          <w:rFonts w:ascii="Arial" w:hAnsi="Arial" w:cs="Arial"/>
        </w:rPr>
        <w:t xml:space="preserve">Logo manuál je k dispozici na </w:t>
      </w:r>
      <w:hyperlink r:id="rId13" w:history="1">
        <w:r w:rsidRPr="009835EF">
          <w:rPr>
            <w:rStyle w:val="Hypertextovodkaz"/>
            <w:rFonts w:ascii="Arial" w:hAnsi="Arial" w:cs="Arial"/>
          </w:rPr>
          <w:t>https://www.ub.cz/public/!design-manual.pdf</w:t>
        </w:r>
      </w:hyperlink>
    </w:p>
    <w:p w14:paraId="34D6040F" w14:textId="66DE4C5C" w:rsidR="00F41D15" w:rsidRDefault="00F41D15" w:rsidP="00950BCE">
      <w:pPr>
        <w:pStyle w:val="normalodsazene"/>
        <w:numPr>
          <w:ilvl w:val="0"/>
          <w:numId w:val="3"/>
        </w:numPr>
        <w:spacing w:before="120" w:beforeAutospacing="0" w:after="0" w:afterAutospacing="0" w:line="300" w:lineRule="auto"/>
        <w:rPr>
          <w:rFonts w:ascii="Arial" w:hAnsi="Arial" w:cs="Arial"/>
        </w:rPr>
      </w:pPr>
      <w:r>
        <w:rPr>
          <w:rFonts w:ascii="Arial" w:hAnsi="Arial" w:cs="Arial"/>
        </w:rPr>
        <w:t>Stránky města budou obsahovat odkaz na portál občana</w:t>
      </w:r>
    </w:p>
    <w:p w14:paraId="0CC417E9" w14:textId="2607A5A7" w:rsidR="004A69A1" w:rsidRDefault="004A69A1" w:rsidP="00950BCE">
      <w:pPr>
        <w:pStyle w:val="Odstavecseseznamem"/>
        <w:numPr>
          <w:ilvl w:val="0"/>
          <w:numId w:val="3"/>
        </w:numPr>
      </w:pPr>
      <w:r w:rsidRPr="004A69A1">
        <w:t xml:space="preserve">Propojení s centrálním portálem občana, který provozuje MVČR na adrese </w:t>
      </w:r>
      <w:hyperlink r:id="rId14" w:history="1">
        <w:r w:rsidRPr="004A69A1">
          <w:rPr>
            <w:rStyle w:val="Hypertextovodkaz"/>
          </w:rPr>
          <w:t>https://obcan.portal.gov.cz</w:t>
        </w:r>
      </w:hyperlink>
      <w:r w:rsidRPr="004A69A1">
        <w:t xml:space="preserve"> minimálně formou samostatné dlaždice</w:t>
      </w:r>
      <w:r w:rsidR="00F41D15">
        <w:t xml:space="preserve"> (odkazu</w:t>
      </w:r>
      <w:r w:rsidR="0019188C">
        <w:t xml:space="preserve"> s grafickou ikonou</w:t>
      </w:r>
      <w:r w:rsidR="00F41D15">
        <w:t>)</w:t>
      </w:r>
      <w:r w:rsidRPr="004A69A1">
        <w:t xml:space="preserve"> a přenositelnost přihlášení ztotožněného občana</w:t>
      </w:r>
    </w:p>
    <w:p w14:paraId="59D6106C" w14:textId="1271A983" w:rsidR="00682E8D" w:rsidRDefault="00682E8D" w:rsidP="00950BCE">
      <w:pPr>
        <w:pStyle w:val="Odstavecseseznamem"/>
        <w:numPr>
          <w:ilvl w:val="0"/>
          <w:numId w:val="3"/>
        </w:numPr>
      </w:pPr>
      <w:r>
        <w:t xml:space="preserve">Propojení se </w:t>
      </w:r>
      <w:r w:rsidRPr="0060457B">
        <w:t>stávajícím agendovým</w:t>
      </w:r>
      <w:r>
        <w:t xml:space="preserve"> informačním systémem bude realizováno pomocí spisové služby, která splňuje národní standard pro elektronické systémy spisové služby (</w:t>
      </w:r>
      <w:hyperlink r:id="rId15" w:history="1">
        <w:r w:rsidR="006C4E15" w:rsidRPr="00C201F7">
          <w:rPr>
            <w:rStyle w:val="Hypertextovodkaz"/>
          </w:rPr>
          <w:t>https://www.mvcr.cz/clanek/narodni-standard-pro-elektronicke-systemy-spisove-sluzby.aspx</w:t>
        </w:r>
      </w:hyperlink>
      <w:r>
        <w:t>)</w:t>
      </w:r>
      <w:r w:rsidR="006C4E15">
        <w:t xml:space="preserve">. </w:t>
      </w:r>
      <w:r w:rsidR="00B04AA2">
        <w:t>Do spisové služby bude předán formulář v PDF a jeho data ve formátu XML, které bude dále zpracovávat agendový informační systém</w:t>
      </w:r>
      <w:r w:rsidR="0067307A">
        <w:t>.</w:t>
      </w:r>
    </w:p>
    <w:p w14:paraId="58500CD2" w14:textId="6178CB86" w:rsidR="004E38E4" w:rsidRDefault="004E38E4" w:rsidP="00950BCE">
      <w:pPr>
        <w:pStyle w:val="Odstavecseseznamem"/>
        <w:numPr>
          <w:ilvl w:val="0"/>
          <w:numId w:val="3"/>
        </w:numPr>
      </w:pPr>
      <w:r>
        <w:t xml:space="preserve">Propojení na ekonomické </w:t>
      </w:r>
      <w:r w:rsidR="008369AD">
        <w:t xml:space="preserve">agendy </w:t>
      </w:r>
      <w:r>
        <w:t>bude realizováno pomocí webových služeb</w:t>
      </w:r>
    </w:p>
    <w:p w14:paraId="0E7A085B" w14:textId="18B4A86B" w:rsidR="00F41D15" w:rsidRDefault="00F41D15" w:rsidP="00950BCE">
      <w:pPr>
        <w:pStyle w:val="Odstavecseseznamem"/>
        <w:numPr>
          <w:ilvl w:val="0"/>
          <w:numId w:val="3"/>
        </w:numPr>
      </w:pPr>
      <w:r>
        <w:t xml:space="preserve">Portál občana bude provozován na adrese </w:t>
      </w:r>
      <w:hyperlink r:id="rId16" w:history="1">
        <w:r w:rsidR="004653B5" w:rsidRPr="00BC0CAC">
          <w:rPr>
            <w:rStyle w:val="Hypertextovodkaz"/>
          </w:rPr>
          <w:t>https://obcan.ub.cz</w:t>
        </w:r>
      </w:hyperlink>
      <w:r w:rsidR="004F6198">
        <w:rPr>
          <w:rStyle w:val="Hypertextovodkaz"/>
        </w:rPr>
        <w:t>/obcan</w:t>
      </w:r>
      <w:r w:rsidR="0000558E">
        <w:t>. Zadavatel zajistí certifikát pro portál a publikaci adresy tak, aby byla přístupná z internetu.</w:t>
      </w:r>
    </w:p>
    <w:p w14:paraId="48BDDBFC" w14:textId="1A892AD9" w:rsidR="0029630B" w:rsidRPr="004A69A1" w:rsidRDefault="002A661F" w:rsidP="00950BCE">
      <w:pPr>
        <w:pStyle w:val="Odstavecseseznamem"/>
        <w:numPr>
          <w:ilvl w:val="0"/>
          <w:numId w:val="3"/>
        </w:numPr>
      </w:pPr>
      <w:r>
        <w:t>Portál obsahuje rozhraní, umožňující přenos i</w:t>
      </w:r>
      <w:r w:rsidR="0029630B">
        <w:t>dentit</w:t>
      </w:r>
      <w:r>
        <w:t>y</w:t>
      </w:r>
      <w:r w:rsidR="0029630B">
        <w:t xml:space="preserve"> ztotožněného občana do spisové služby</w:t>
      </w:r>
      <w:r>
        <w:t xml:space="preserve"> a AIS úřadu</w:t>
      </w:r>
      <w:r w:rsidR="0029630B">
        <w:t xml:space="preserve">. Ztotožnění proběhne na základě obecných pravidel (minimálně </w:t>
      </w:r>
      <w:r>
        <w:t>j</w:t>
      </w:r>
      <w:r w:rsidR="0029630B">
        <w:t>méno, příjmení, datum narození, bydliště) nebo jiným způsobem zaručujícím identitu občana. Identita je uchovávána a umožní další automatizované zpracování dat na portálu ve spisové službě.</w:t>
      </w:r>
      <w:r>
        <w:t>a AIS úřadu.</w:t>
      </w:r>
    </w:p>
    <w:p w14:paraId="0440E3B8" w14:textId="77777777" w:rsidR="00721914" w:rsidRPr="004A69A1" w:rsidRDefault="00721914" w:rsidP="00950BCE">
      <w:pPr>
        <w:pStyle w:val="Nadpis3"/>
        <w:numPr>
          <w:ilvl w:val="1"/>
          <w:numId w:val="1"/>
        </w:numPr>
      </w:pPr>
      <w:bookmarkStart w:id="2" w:name="_Ref7640786"/>
      <w:r w:rsidRPr="004A69A1">
        <w:t>Životní situace</w:t>
      </w:r>
      <w:bookmarkEnd w:id="2"/>
      <w:r w:rsidRPr="004A69A1">
        <w:t xml:space="preserve"> </w:t>
      </w:r>
    </w:p>
    <w:p w14:paraId="486CAD36" w14:textId="77777777" w:rsidR="00FE4B8D" w:rsidRDefault="00FE4B8D" w:rsidP="00FE4B8D">
      <w:pPr>
        <w:pStyle w:val="Bezmezer"/>
      </w:pPr>
    </w:p>
    <w:p w14:paraId="0C3DC045" w14:textId="3477BAC6" w:rsidR="004A69A1" w:rsidRPr="004A69A1" w:rsidRDefault="00721914" w:rsidP="00FE4B8D">
      <w:pPr>
        <w:pStyle w:val="Bezmezer"/>
      </w:pPr>
      <w:r w:rsidRPr="004A69A1">
        <w:t>Portál občana bude zpřístupňovat strom životních situací</w:t>
      </w:r>
      <w:r w:rsidR="00755D84">
        <w:t>, který bude dán strukturou odborů MěÚ Uherský Brod</w:t>
      </w:r>
      <w:r w:rsidRPr="004A69A1">
        <w:t xml:space="preserve">. Po výběru konkrétní životní situace se zobrazí popis jejího řešení s odkazem na příslušný formulář nebo formuláře. V rámci dodávky bude vytvořena sada elektronických inteligentních formulářů  Budou vytvořeny popisy životních </w:t>
      </w:r>
      <w:r w:rsidR="00755D84" w:rsidRPr="004A69A1">
        <w:t>situací, editovatelné</w:t>
      </w:r>
      <w:r w:rsidRPr="004A69A1">
        <w:t xml:space="preserve"> prostřednictvím uživatelského rozhraní, pro editory webu </w:t>
      </w:r>
      <w:r w:rsidR="004A69A1" w:rsidRPr="004A69A1">
        <w:t>(</w:t>
      </w:r>
      <w:r w:rsidRPr="004A69A1">
        <w:t>interní uživatele</w:t>
      </w:r>
      <w:r w:rsidR="004A69A1" w:rsidRPr="004A69A1">
        <w:t xml:space="preserve">). </w:t>
      </w:r>
    </w:p>
    <w:p w14:paraId="3805CDC4" w14:textId="77777777" w:rsidR="004A69A1" w:rsidRDefault="004A69A1" w:rsidP="00FE4B8D">
      <w:pPr>
        <w:pStyle w:val="Bezmezer"/>
      </w:pPr>
      <w:r w:rsidRPr="004A69A1">
        <w:t>Zobrazení bude přehledné podle kategorie životní situace a podle vyřizujícího odboru úřadu.</w:t>
      </w:r>
      <w:r>
        <w:t xml:space="preserve"> </w:t>
      </w:r>
    </w:p>
    <w:p w14:paraId="51B3A29B" w14:textId="1DBD88ED" w:rsidR="00721914" w:rsidRPr="004A69A1" w:rsidRDefault="00721914" w:rsidP="00FE4B8D">
      <w:pPr>
        <w:pStyle w:val="Bezmezer"/>
      </w:pPr>
      <w:r w:rsidRPr="004A69A1">
        <w:t>Minimální rozsah</w:t>
      </w:r>
      <w:r w:rsidR="003204D8">
        <w:t>:</w:t>
      </w:r>
      <w:r w:rsidRPr="004A69A1">
        <w:t xml:space="preserve"> </w:t>
      </w:r>
    </w:p>
    <w:p w14:paraId="7371FC4E" w14:textId="77777777"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t>Osobní doklady</w:t>
      </w:r>
      <w:r w:rsidRPr="004A69A1">
        <w:rPr>
          <w:rFonts w:cs="Arial"/>
          <w:color w:val="000000"/>
          <w:szCs w:val="20"/>
        </w:rPr>
        <w:t xml:space="preserve"> (občanský průkaz, cestovní doklady, řidičské opráv</w:t>
      </w:r>
      <w:r w:rsidR="004A69A1">
        <w:rPr>
          <w:rFonts w:cs="Arial"/>
          <w:color w:val="000000"/>
          <w:szCs w:val="20"/>
        </w:rPr>
        <w:t>n</w:t>
      </w:r>
      <w:r w:rsidRPr="004A69A1">
        <w:rPr>
          <w:rFonts w:cs="Arial"/>
          <w:color w:val="000000"/>
          <w:szCs w:val="20"/>
        </w:rPr>
        <w:t>ění, lovecký lístek, rybářský lístek</w:t>
      </w:r>
      <w:r w:rsidR="004A69A1">
        <w:rPr>
          <w:rFonts w:cs="Arial"/>
          <w:color w:val="000000"/>
          <w:szCs w:val="20"/>
        </w:rPr>
        <w:t>…</w:t>
      </w:r>
      <w:r w:rsidRPr="004A69A1">
        <w:rPr>
          <w:rFonts w:cs="Arial"/>
          <w:color w:val="000000"/>
          <w:szCs w:val="20"/>
        </w:rPr>
        <w:t>)</w:t>
      </w:r>
    </w:p>
    <w:p w14:paraId="76E94108" w14:textId="1D9C4952" w:rsidR="00721914" w:rsidRDefault="00721914" w:rsidP="003204D8">
      <w:pPr>
        <w:pStyle w:val="Odstavecseseznamem"/>
        <w:numPr>
          <w:ilvl w:val="0"/>
          <w:numId w:val="6"/>
        </w:numPr>
        <w:rPr>
          <w:rFonts w:cs="Arial"/>
          <w:color w:val="000000"/>
          <w:szCs w:val="20"/>
        </w:rPr>
      </w:pPr>
      <w:r w:rsidRPr="004A69A1">
        <w:rPr>
          <w:rFonts w:cs="Arial"/>
          <w:b/>
          <w:color w:val="000000"/>
          <w:szCs w:val="20"/>
        </w:rPr>
        <w:t>Životní prostředí</w:t>
      </w:r>
      <w:r w:rsidRPr="004A69A1">
        <w:rPr>
          <w:rFonts w:cs="Arial"/>
          <w:color w:val="000000"/>
          <w:szCs w:val="20"/>
        </w:rPr>
        <w:t xml:space="preserve"> (Ochrana přírody a krajiny, Ochrana ovzduší, ochrana ZPF, státní správa lesů, vodní hospodářství, odpadové hospodářství</w:t>
      </w:r>
      <w:r w:rsidR="003204D8">
        <w:rPr>
          <w:rFonts w:cs="Arial"/>
          <w:color w:val="000000"/>
          <w:szCs w:val="20"/>
        </w:rPr>
        <w:t>, m</w:t>
      </w:r>
      <w:r w:rsidR="003204D8" w:rsidRPr="003204D8">
        <w:rPr>
          <w:rFonts w:cs="Arial"/>
          <w:color w:val="000000"/>
          <w:szCs w:val="20"/>
        </w:rPr>
        <w:t>yslivost</w:t>
      </w:r>
      <w:r w:rsidR="003204D8">
        <w:rPr>
          <w:rFonts w:cs="Arial"/>
          <w:color w:val="000000"/>
          <w:szCs w:val="20"/>
        </w:rPr>
        <w:t xml:space="preserve">, </w:t>
      </w:r>
      <w:r w:rsidR="003204D8" w:rsidRPr="003204D8">
        <w:rPr>
          <w:rFonts w:cs="Arial"/>
          <w:color w:val="000000"/>
          <w:szCs w:val="20"/>
        </w:rPr>
        <w:t>rybářství</w:t>
      </w:r>
      <w:r w:rsidR="003204D8">
        <w:rPr>
          <w:rFonts w:cs="Arial"/>
          <w:color w:val="000000"/>
          <w:szCs w:val="20"/>
        </w:rPr>
        <w:t>, o</w:t>
      </w:r>
      <w:r w:rsidR="003204D8" w:rsidRPr="003204D8">
        <w:rPr>
          <w:rFonts w:cs="Arial"/>
          <w:color w:val="000000"/>
          <w:szCs w:val="20"/>
        </w:rPr>
        <w:t>chrana zvířat proti týrání</w:t>
      </w:r>
      <w:r w:rsidR="003204D8">
        <w:rPr>
          <w:rFonts w:cs="Arial"/>
          <w:color w:val="000000"/>
          <w:szCs w:val="20"/>
        </w:rPr>
        <w:t xml:space="preserve">, </w:t>
      </w:r>
      <w:r w:rsidRPr="004A69A1">
        <w:rPr>
          <w:rFonts w:cs="Arial"/>
          <w:color w:val="000000"/>
          <w:szCs w:val="20"/>
        </w:rPr>
        <w:t>)</w:t>
      </w:r>
    </w:p>
    <w:p w14:paraId="4BA89656" w14:textId="5BD56E47" w:rsidR="003204D8" w:rsidRPr="004A69A1" w:rsidRDefault="003204D8" w:rsidP="003204D8">
      <w:pPr>
        <w:pStyle w:val="Odstavecseseznamem"/>
        <w:numPr>
          <w:ilvl w:val="0"/>
          <w:numId w:val="6"/>
        </w:numPr>
        <w:rPr>
          <w:rFonts w:cs="Arial"/>
          <w:color w:val="000000"/>
          <w:szCs w:val="20"/>
        </w:rPr>
      </w:pPr>
      <w:r w:rsidRPr="003204D8">
        <w:rPr>
          <w:rFonts w:cs="Arial"/>
          <w:b/>
          <w:color w:val="000000"/>
          <w:szCs w:val="20"/>
        </w:rPr>
        <w:t>Památková péče</w:t>
      </w:r>
      <w:r>
        <w:rPr>
          <w:rFonts w:cs="Arial"/>
          <w:color w:val="000000"/>
          <w:szCs w:val="20"/>
        </w:rPr>
        <w:t xml:space="preserve"> (</w:t>
      </w:r>
      <w:r w:rsidRPr="003204D8">
        <w:rPr>
          <w:rFonts w:cs="Arial"/>
          <w:color w:val="000000"/>
          <w:szCs w:val="20"/>
        </w:rPr>
        <w:t>Závazná stanoviska dle § 14 zákona o státní památkové péči</w:t>
      </w:r>
      <w:r>
        <w:rPr>
          <w:rFonts w:cs="Arial"/>
          <w:color w:val="000000"/>
          <w:szCs w:val="20"/>
        </w:rPr>
        <w:t>)</w:t>
      </w:r>
    </w:p>
    <w:p w14:paraId="6D70C41E" w14:textId="77777777"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t>Podnikatelská činnost</w:t>
      </w:r>
      <w:r w:rsidRPr="004A69A1">
        <w:rPr>
          <w:rFonts w:cs="Arial"/>
          <w:color w:val="000000"/>
          <w:szCs w:val="20"/>
        </w:rPr>
        <w:t xml:space="preserve"> (Podnikání dle živnostenského zákona, Podnikání dle zákona o zemědělství, užitečné odkazy)</w:t>
      </w:r>
    </w:p>
    <w:p w14:paraId="1A20A89D" w14:textId="10451AF9" w:rsidR="00721914" w:rsidRDefault="00721914" w:rsidP="00950BCE">
      <w:pPr>
        <w:pStyle w:val="Odstavecseseznamem"/>
        <w:numPr>
          <w:ilvl w:val="0"/>
          <w:numId w:val="6"/>
        </w:numPr>
        <w:rPr>
          <w:rFonts w:cs="Arial"/>
          <w:color w:val="000000"/>
          <w:szCs w:val="20"/>
        </w:rPr>
      </w:pPr>
      <w:r w:rsidRPr="004A69A1">
        <w:rPr>
          <w:rFonts w:cs="Arial"/>
          <w:b/>
          <w:color w:val="000000"/>
          <w:szCs w:val="20"/>
        </w:rPr>
        <w:t xml:space="preserve">Školství </w:t>
      </w:r>
      <w:r w:rsidRPr="004A69A1">
        <w:rPr>
          <w:rFonts w:cs="Arial"/>
          <w:color w:val="000000"/>
          <w:szCs w:val="20"/>
        </w:rPr>
        <w:t xml:space="preserve">(Dotační tituly města, organizace školního roku, </w:t>
      </w:r>
      <w:r w:rsidR="003204D8">
        <w:rPr>
          <w:rFonts w:cs="Arial"/>
          <w:color w:val="000000"/>
          <w:szCs w:val="20"/>
        </w:rPr>
        <w:t>s</w:t>
      </w:r>
      <w:r w:rsidRPr="004A69A1">
        <w:rPr>
          <w:rFonts w:cs="Arial"/>
          <w:color w:val="000000"/>
          <w:szCs w:val="20"/>
        </w:rPr>
        <w:t>pádové obvody základních škol, mateřské školy)</w:t>
      </w:r>
    </w:p>
    <w:p w14:paraId="6759628B" w14:textId="701D6BB6" w:rsidR="00A4152C" w:rsidRPr="00A4152C" w:rsidRDefault="00A4152C" w:rsidP="00A4152C">
      <w:pPr>
        <w:pStyle w:val="Odstavecseseznamem"/>
        <w:numPr>
          <w:ilvl w:val="0"/>
          <w:numId w:val="6"/>
        </w:numPr>
        <w:rPr>
          <w:rFonts w:cs="Arial"/>
          <w:b/>
          <w:color w:val="000000"/>
          <w:szCs w:val="20"/>
        </w:rPr>
      </w:pPr>
      <w:r w:rsidRPr="00A4152C">
        <w:rPr>
          <w:rFonts w:cs="Arial"/>
          <w:b/>
          <w:color w:val="000000"/>
          <w:szCs w:val="20"/>
        </w:rPr>
        <w:t>Rodinné změny - Evidence obyvatel a matrika</w:t>
      </w:r>
      <w:r>
        <w:rPr>
          <w:rFonts w:cs="Arial"/>
          <w:b/>
          <w:color w:val="000000"/>
          <w:szCs w:val="20"/>
        </w:rPr>
        <w:t xml:space="preserve"> </w:t>
      </w:r>
      <w:r>
        <w:rPr>
          <w:rFonts w:cs="Arial"/>
          <w:color w:val="000000"/>
          <w:szCs w:val="20"/>
        </w:rPr>
        <w:t>(e</w:t>
      </w:r>
      <w:r w:rsidRPr="00A4152C">
        <w:rPr>
          <w:rFonts w:cs="Arial"/>
          <w:color w:val="000000"/>
          <w:szCs w:val="20"/>
        </w:rPr>
        <w:t>vidence obyvatel,</w:t>
      </w:r>
      <w:r>
        <w:rPr>
          <w:rFonts w:cs="Arial"/>
          <w:color w:val="000000"/>
          <w:szCs w:val="20"/>
        </w:rPr>
        <w:t xml:space="preserve"> n</w:t>
      </w:r>
      <w:r w:rsidRPr="00A4152C">
        <w:rPr>
          <w:rFonts w:cs="Arial"/>
          <w:color w:val="000000"/>
          <w:szCs w:val="20"/>
        </w:rPr>
        <w:t xml:space="preserve">arození, </w:t>
      </w:r>
      <w:r>
        <w:rPr>
          <w:rFonts w:cs="Arial"/>
          <w:color w:val="000000"/>
          <w:szCs w:val="20"/>
        </w:rPr>
        <w:t>m</w:t>
      </w:r>
      <w:r w:rsidRPr="00A4152C">
        <w:rPr>
          <w:rFonts w:cs="Arial"/>
          <w:color w:val="000000"/>
          <w:szCs w:val="20"/>
        </w:rPr>
        <w:t xml:space="preserve">anželství, </w:t>
      </w:r>
      <w:r>
        <w:rPr>
          <w:rFonts w:cs="Arial"/>
          <w:color w:val="000000"/>
          <w:szCs w:val="20"/>
        </w:rPr>
        <w:t>ú</w:t>
      </w:r>
      <w:r w:rsidRPr="00A4152C">
        <w:rPr>
          <w:rFonts w:cs="Arial"/>
          <w:color w:val="000000"/>
          <w:szCs w:val="20"/>
        </w:rPr>
        <w:t xml:space="preserve">mrtí, </w:t>
      </w:r>
      <w:r>
        <w:rPr>
          <w:rFonts w:cs="Arial"/>
          <w:color w:val="000000"/>
          <w:szCs w:val="20"/>
        </w:rPr>
        <w:t>o</w:t>
      </w:r>
      <w:r w:rsidRPr="00A4152C">
        <w:rPr>
          <w:rFonts w:cs="Arial"/>
          <w:color w:val="000000"/>
          <w:szCs w:val="20"/>
        </w:rPr>
        <w:t xml:space="preserve">pisy matričních dokladů, </w:t>
      </w:r>
      <w:r>
        <w:rPr>
          <w:rFonts w:cs="Arial"/>
          <w:color w:val="000000"/>
          <w:szCs w:val="20"/>
        </w:rPr>
        <w:t>o</w:t>
      </w:r>
      <w:r w:rsidRPr="00A4152C">
        <w:rPr>
          <w:rFonts w:cs="Arial"/>
          <w:color w:val="000000"/>
          <w:szCs w:val="20"/>
        </w:rPr>
        <w:t xml:space="preserve">věření podpisu nebo kopie listiny  </w:t>
      </w:r>
      <w:r>
        <w:rPr>
          <w:rFonts w:cs="Arial"/>
          <w:color w:val="000000"/>
          <w:szCs w:val="20"/>
        </w:rPr>
        <w:t>z</w:t>
      </w:r>
      <w:r w:rsidRPr="00A4152C">
        <w:rPr>
          <w:rFonts w:cs="Arial"/>
          <w:color w:val="000000"/>
          <w:szCs w:val="20"/>
        </w:rPr>
        <w:t>měna jména a příjmení</w:t>
      </w:r>
      <w:r>
        <w:rPr>
          <w:rFonts w:cs="Arial"/>
          <w:color w:val="000000"/>
          <w:szCs w:val="20"/>
        </w:rPr>
        <w:t>)</w:t>
      </w:r>
    </w:p>
    <w:p w14:paraId="71F1504C" w14:textId="444175F3"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lastRenderedPageBreak/>
        <w:t>Bydlení a pronájem nebytových prostor</w:t>
      </w:r>
      <w:r w:rsidRPr="004A69A1">
        <w:rPr>
          <w:rFonts w:cs="Arial"/>
          <w:color w:val="000000"/>
          <w:szCs w:val="20"/>
        </w:rPr>
        <w:t xml:space="preserve"> (nabídka bytů a nebytových prostor k pronájmu, byty a nájemné,  nebytové prostory, </w:t>
      </w:r>
      <w:r w:rsidR="003204D8">
        <w:rPr>
          <w:rFonts w:cs="Arial"/>
          <w:color w:val="000000"/>
          <w:szCs w:val="20"/>
        </w:rPr>
        <w:t>f</w:t>
      </w:r>
      <w:r w:rsidRPr="004A69A1">
        <w:rPr>
          <w:rFonts w:cs="Arial"/>
          <w:color w:val="000000"/>
          <w:szCs w:val="20"/>
        </w:rPr>
        <w:t>ond rozvoje bydlení)</w:t>
      </w:r>
    </w:p>
    <w:p w14:paraId="51A25577" w14:textId="77777777"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t>Doprava</w:t>
      </w:r>
      <w:r w:rsidRPr="004A69A1">
        <w:rPr>
          <w:rFonts w:cs="Arial"/>
          <w:color w:val="000000"/>
          <w:szCs w:val="20"/>
        </w:rPr>
        <w:t xml:space="preserve"> (evidence vozidel, silniční hospodářství, taxislužba, parkování)</w:t>
      </w:r>
    </w:p>
    <w:p w14:paraId="5BB598C3" w14:textId="77777777" w:rsidR="00721914" w:rsidRPr="004A69A1" w:rsidRDefault="00721914" w:rsidP="00950BCE">
      <w:pPr>
        <w:pStyle w:val="Odstavecseseznamem"/>
        <w:numPr>
          <w:ilvl w:val="0"/>
          <w:numId w:val="6"/>
        </w:numPr>
        <w:rPr>
          <w:rFonts w:cs="Arial"/>
          <w:color w:val="000000"/>
          <w:szCs w:val="20"/>
        </w:rPr>
      </w:pPr>
      <w:r w:rsidRPr="004A69A1">
        <w:rPr>
          <w:rFonts w:cs="Arial"/>
          <w:b/>
          <w:color w:val="000000"/>
          <w:szCs w:val="20"/>
        </w:rPr>
        <w:t>Místní poplatky</w:t>
      </w:r>
      <w:r w:rsidRPr="004A69A1">
        <w:rPr>
          <w:rFonts w:cs="Arial"/>
          <w:color w:val="000000"/>
          <w:szCs w:val="20"/>
        </w:rPr>
        <w:t xml:space="preserve"> (poplatek za komunální odpad, poplatek ze psů, poplatek za zábor a užívání veřejného prostranství)</w:t>
      </w:r>
    </w:p>
    <w:p w14:paraId="60B24535" w14:textId="06B68FA8" w:rsidR="00721914" w:rsidRPr="004A69A1" w:rsidRDefault="00721914" w:rsidP="008369AD">
      <w:pPr>
        <w:pStyle w:val="Odstavecseseznamem"/>
        <w:numPr>
          <w:ilvl w:val="0"/>
          <w:numId w:val="6"/>
        </w:numPr>
        <w:rPr>
          <w:rFonts w:cs="Arial"/>
          <w:color w:val="000000"/>
          <w:szCs w:val="20"/>
        </w:rPr>
      </w:pPr>
      <w:r w:rsidRPr="008369AD">
        <w:rPr>
          <w:rFonts w:cs="Arial"/>
          <w:b/>
          <w:color w:val="000000"/>
          <w:szCs w:val="20"/>
        </w:rPr>
        <w:t>Sociální služby</w:t>
      </w:r>
      <w:r w:rsidRPr="008369AD">
        <w:rPr>
          <w:rFonts w:cs="Arial"/>
          <w:color w:val="000000"/>
          <w:szCs w:val="20"/>
        </w:rPr>
        <w:t xml:space="preserve"> (sociální</w:t>
      </w:r>
      <w:r w:rsidRPr="004A69A1">
        <w:rPr>
          <w:rFonts w:cs="Arial"/>
          <w:color w:val="000000"/>
          <w:szCs w:val="20"/>
        </w:rPr>
        <w:t xml:space="preserve"> služby - přehled, komunitní plánování</w:t>
      </w:r>
      <w:r w:rsidR="008369AD">
        <w:rPr>
          <w:rFonts w:cs="Arial"/>
          <w:color w:val="000000"/>
          <w:szCs w:val="20"/>
        </w:rPr>
        <w:t>, s</w:t>
      </w:r>
      <w:r w:rsidR="008369AD" w:rsidRPr="008369AD">
        <w:rPr>
          <w:rFonts w:cs="Arial"/>
          <w:color w:val="000000"/>
          <w:szCs w:val="20"/>
        </w:rPr>
        <w:t>ociálně-právní ochrana</w:t>
      </w:r>
      <w:r w:rsidRPr="004A69A1">
        <w:rPr>
          <w:rFonts w:cs="Arial"/>
          <w:color w:val="000000"/>
          <w:szCs w:val="20"/>
        </w:rPr>
        <w:t>)</w:t>
      </w:r>
    </w:p>
    <w:p w14:paraId="58F30902" w14:textId="041E37BF" w:rsidR="00A4152C" w:rsidRPr="003204D8" w:rsidRDefault="00721914" w:rsidP="003204D8">
      <w:pPr>
        <w:pStyle w:val="Odstavecseseznamem"/>
        <w:numPr>
          <w:ilvl w:val="0"/>
          <w:numId w:val="6"/>
        </w:numPr>
        <w:rPr>
          <w:rFonts w:cs="Arial"/>
          <w:color w:val="000000"/>
          <w:szCs w:val="20"/>
        </w:rPr>
      </w:pPr>
      <w:r w:rsidRPr="004A69A1">
        <w:rPr>
          <w:rFonts w:cs="Arial"/>
          <w:b/>
          <w:color w:val="000000"/>
          <w:szCs w:val="20"/>
        </w:rPr>
        <w:t>Výstavba a územní plánování</w:t>
      </w:r>
      <w:r w:rsidRPr="004A69A1">
        <w:rPr>
          <w:rFonts w:cs="Arial"/>
          <w:color w:val="000000"/>
          <w:szCs w:val="20"/>
        </w:rPr>
        <w:t xml:space="preserve"> (výstavba, Uvádění staveb do užívaní po 1.1. 2018,  vyjádření k existenci sítí,  GIS a územní plány)</w:t>
      </w:r>
    </w:p>
    <w:p w14:paraId="10F36550" w14:textId="3099FAB5" w:rsidR="003204D8" w:rsidRDefault="00721914" w:rsidP="00721914">
      <w:pPr>
        <w:rPr>
          <w:rFonts w:cs="Arial"/>
          <w:color w:val="000000"/>
          <w:szCs w:val="20"/>
        </w:rPr>
      </w:pPr>
      <w:r w:rsidRPr="004A69A1">
        <w:rPr>
          <w:rFonts w:cs="Arial"/>
          <w:color w:val="000000"/>
          <w:szCs w:val="20"/>
        </w:rPr>
        <w:t xml:space="preserve">Životní situace bude možné přehledně seřadit i podle vyřizujících odborů. Každá životní situace bude obsahovat minimálně sekce popis, formuláře a kontakty na odpovědné pracovníky. </w:t>
      </w:r>
      <w:r w:rsidR="003204D8">
        <w:rPr>
          <w:rFonts w:cs="Arial"/>
          <w:color w:val="000000"/>
          <w:szCs w:val="20"/>
        </w:rPr>
        <w:t>Do stromu lze pomocí redakčního systému přidávat libovolné množství sekcí a podsekcí bez znalosti html, nebo jednoduchou změnou konfigurace. Obsah je možné kdykoliv upravit a změna se okamžitě promítne na portál občana.</w:t>
      </w:r>
    </w:p>
    <w:p w14:paraId="48A7C232" w14:textId="1E33CCB8" w:rsidR="00721914" w:rsidRDefault="00721914" w:rsidP="00721914">
      <w:pPr>
        <w:rPr>
          <w:rFonts w:cs="Arial"/>
          <w:color w:val="000000"/>
          <w:szCs w:val="20"/>
        </w:rPr>
      </w:pPr>
      <w:r w:rsidRPr="008369AD">
        <w:rPr>
          <w:rFonts w:cs="Arial"/>
          <w:color w:val="000000"/>
          <w:szCs w:val="20"/>
        </w:rPr>
        <w:t>Seznam odpovědných pracovníků bude propoje</w:t>
      </w:r>
      <w:r w:rsidR="00173716" w:rsidRPr="008369AD">
        <w:rPr>
          <w:rFonts w:cs="Arial"/>
          <w:color w:val="000000"/>
          <w:szCs w:val="20"/>
        </w:rPr>
        <w:t>n na redakční systém webu města</w:t>
      </w:r>
      <w:r w:rsidR="007A5CD2" w:rsidRPr="008369AD">
        <w:rPr>
          <w:rFonts w:cs="Arial"/>
          <w:color w:val="000000"/>
          <w:szCs w:val="20"/>
        </w:rPr>
        <w:t xml:space="preserve"> </w:t>
      </w:r>
      <w:r w:rsidR="008369AD" w:rsidRPr="008369AD">
        <w:rPr>
          <w:rFonts w:cs="Arial"/>
          <w:color w:val="000000"/>
          <w:szCs w:val="20"/>
        </w:rPr>
        <w:t>formou jednoduchého xml seznamu</w:t>
      </w:r>
      <w:r w:rsidR="008369AD">
        <w:rPr>
          <w:rFonts w:cs="Arial"/>
          <w:color w:val="000000"/>
          <w:szCs w:val="20"/>
        </w:rPr>
        <w:t>. Synchronizace bude periodická, nebo na vyžádání.</w:t>
      </w:r>
    </w:p>
    <w:p w14:paraId="0D1E9D11" w14:textId="77777777" w:rsidR="003204D8" w:rsidRPr="004A69A1" w:rsidRDefault="003204D8" w:rsidP="00721914">
      <w:pPr>
        <w:rPr>
          <w:rFonts w:cs="Arial"/>
          <w:color w:val="000000"/>
          <w:szCs w:val="20"/>
        </w:rPr>
      </w:pPr>
    </w:p>
    <w:p w14:paraId="66D1DED0" w14:textId="77777777" w:rsidR="000F6CFF" w:rsidRPr="004A69A1" w:rsidRDefault="000F6CFF" w:rsidP="00950BCE">
      <w:pPr>
        <w:pStyle w:val="Nadpis3"/>
        <w:numPr>
          <w:ilvl w:val="1"/>
          <w:numId w:val="1"/>
        </w:numPr>
      </w:pPr>
      <w:bookmarkStart w:id="3" w:name="_Ref7817216"/>
      <w:r w:rsidRPr="004A69A1">
        <w:t>Identifikace občana</w:t>
      </w:r>
      <w:bookmarkEnd w:id="3"/>
    </w:p>
    <w:p w14:paraId="1C5DCBEC" w14:textId="77777777" w:rsidR="000F6CFF" w:rsidRPr="004A69A1" w:rsidRDefault="000F6CFF" w:rsidP="00FE4B8D">
      <w:pPr>
        <w:pStyle w:val="Bezmezer"/>
      </w:pPr>
      <w:r w:rsidRPr="004A69A1">
        <w:t>Vzhledem k důvěrné povaze informací v neveřejné části Portálu občana musí systém zajistit legislativně i právně jednoznačné „ztotožnění“ občana (ztotožněný uživatel) dle aktuálně platné legislativy.</w:t>
      </w:r>
    </w:p>
    <w:p w14:paraId="5564E7F6" w14:textId="77777777" w:rsidR="000F6CFF" w:rsidRPr="004A69A1" w:rsidRDefault="000F6CFF" w:rsidP="00FE4B8D">
      <w:pPr>
        <w:pStyle w:val="Bezmezer"/>
        <w:rPr>
          <w:rFonts w:cs="Arial"/>
          <w:szCs w:val="20"/>
        </w:rPr>
      </w:pPr>
      <w:r w:rsidRPr="004A69A1">
        <w:rPr>
          <w:rFonts w:cs="Arial"/>
          <w:szCs w:val="20"/>
        </w:rPr>
        <w:t xml:space="preserve">Pro identifikaci ztotožněného uživatele musí Portál občana umožnovat využívat nyní dostupné centrální autority uživatelských identit: </w:t>
      </w:r>
    </w:p>
    <w:p w14:paraId="1B23B04C" w14:textId="77777777" w:rsidR="000F6CFF" w:rsidRPr="004A69A1" w:rsidRDefault="00AF2D3F" w:rsidP="00FE4B8D">
      <w:pPr>
        <w:pStyle w:val="Odstavecseseznamem"/>
      </w:pPr>
      <w:r w:rsidRPr="004A69A1">
        <w:t xml:space="preserve">ISDS - </w:t>
      </w:r>
      <w:r w:rsidR="000F6CFF" w:rsidRPr="004A69A1">
        <w:t xml:space="preserve">Přístupové údaje do ISDS (informační systém datových schránek), </w:t>
      </w:r>
    </w:p>
    <w:p w14:paraId="432F049D" w14:textId="77777777" w:rsidR="000F6CFF" w:rsidRPr="004A69A1" w:rsidRDefault="000F6CFF" w:rsidP="00FE4B8D">
      <w:pPr>
        <w:pStyle w:val="Odstavecseseznamem"/>
      </w:pPr>
      <w:r w:rsidRPr="004A69A1">
        <w:t xml:space="preserve">mojeID </w:t>
      </w:r>
      <w:r w:rsidR="00AF2D3F" w:rsidRPr="004A69A1">
        <w:t xml:space="preserve">- </w:t>
      </w:r>
      <w:r w:rsidRPr="004A69A1">
        <w:t>(validace identity uživatele minimálně dle 2 dokladů)</w:t>
      </w:r>
    </w:p>
    <w:p w14:paraId="7DD0CCEE" w14:textId="77777777" w:rsidR="000F6CFF" w:rsidRPr="004A69A1" w:rsidRDefault="00AF2D3F" w:rsidP="00FE4B8D">
      <w:pPr>
        <w:pStyle w:val="Odstavecseseznamem"/>
      </w:pPr>
      <w:r w:rsidRPr="004A69A1">
        <w:t xml:space="preserve">NIA - </w:t>
      </w:r>
      <w:r w:rsidR="000F6CFF" w:rsidRPr="004A69A1">
        <w:t>řešení musí využívat centrálního řešení NIA (e</w:t>
      </w:r>
      <w:r w:rsidR="00173716">
        <w:t>-i</w:t>
      </w:r>
      <w:r w:rsidR="000F6CFF" w:rsidRPr="004A69A1">
        <w:t xml:space="preserve">dentita. elektronická občanka)  </w:t>
      </w:r>
      <w:hyperlink r:id="rId17" w:history="1">
        <w:r w:rsidR="000F6CFF" w:rsidRPr="004A69A1">
          <w:rPr>
            <w:rStyle w:val="Hypertextovodkaz"/>
            <w:rFonts w:cs="Arial"/>
            <w:szCs w:val="20"/>
          </w:rPr>
          <w:t>https://info.eidentita.cz/</w:t>
        </w:r>
      </w:hyperlink>
    </w:p>
    <w:p w14:paraId="4E52B4C1" w14:textId="77777777" w:rsidR="00FE4B8D" w:rsidRDefault="00FE4B8D" w:rsidP="00FE4B8D">
      <w:pPr>
        <w:pStyle w:val="Odstavecseseznamem"/>
        <w:numPr>
          <w:ilvl w:val="0"/>
          <w:numId w:val="0"/>
        </w:numPr>
        <w:rPr>
          <w:rFonts w:cs="Arial"/>
          <w:szCs w:val="20"/>
        </w:rPr>
      </w:pPr>
    </w:p>
    <w:p w14:paraId="55ED3856" w14:textId="77777777" w:rsidR="000F6CFF" w:rsidRPr="004A69A1" w:rsidRDefault="000F6CFF" w:rsidP="00FE4B8D">
      <w:pPr>
        <w:pStyle w:val="Odstavecseseznamem"/>
        <w:numPr>
          <w:ilvl w:val="0"/>
          <w:numId w:val="0"/>
        </w:numPr>
        <w:rPr>
          <w:rFonts w:cs="Arial"/>
          <w:szCs w:val="20"/>
        </w:rPr>
      </w:pPr>
      <w:r w:rsidRPr="004A69A1">
        <w:rPr>
          <w:rFonts w:cs="Arial"/>
          <w:szCs w:val="20"/>
        </w:rPr>
        <w:t>Za předpokladu, že ISDS a mojeID budou dostupné přes NIA, je vyžadováno pouze čerpání autentizačních služeb NIA.</w:t>
      </w:r>
    </w:p>
    <w:p w14:paraId="08972E7C" w14:textId="77777777" w:rsidR="00A27761" w:rsidRPr="00A27761" w:rsidRDefault="00D27838" w:rsidP="00950BCE">
      <w:pPr>
        <w:pStyle w:val="Nadpis3"/>
        <w:numPr>
          <w:ilvl w:val="1"/>
          <w:numId w:val="1"/>
        </w:numPr>
        <w:rPr>
          <w:rFonts w:asciiTheme="majorHAnsi" w:hAnsiTheme="majorHAnsi"/>
        </w:rPr>
      </w:pPr>
      <w:bookmarkStart w:id="4" w:name="_Ref7817233"/>
      <w:r w:rsidRPr="004A69A1">
        <w:t>Požadované v</w:t>
      </w:r>
      <w:r w:rsidR="00AC722B" w:rsidRPr="004A69A1">
        <w:t>lastnosti a funkční požadavky na Portál občana</w:t>
      </w:r>
      <w:bookmarkEnd w:id="4"/>
    </w:p>
    <w:p w14:paraId="2ADF0C76" w14:textId="77777777" w:rsidR="000F6CFF" w:rsidRPr="00833480" w:rsidRDefault="000F6CFF" w:rsidP="00950BCE">
      <w:pPr>
        <w:pStyle w:val="Nadpis3"/>
        <w:numPr>
          <w:ilvl w:val="2"/>
          <w:numId w:val="1"/>
        </w:numPr>
        <w:rPr>
          <w:rFonts w:asciiTheme="majorHAnsi" w:hAnsiTheme="majorHAnsi"/>
          <w:sz w:val="20"/>
          <w:szCs w:val="20"/>
        </w:rPr>
      </w:pPr>
      <w:r w:rsidRPr="00833480">
        <w:rPr>
          <w:rFonts w:cs="Arial"/>
          <w:sz w:val="20"/>
          <w:szCs w:val="20"/>
        </w:rPr>
        <w:t xml:space="preserve">Požadavky na funkcionalitu „neztotožněného“ </w:t>
      </w:r>
      <w:r w:rsidR="006D1A0D" w:rsidRPr="00833480">
        <w:rPr>
          <w:rFonts w:cs="Arial"/>
          <w:sz w:val="20"/>
          <w:szCs w:val="20"/>
        </w:rPr>
        <w:t>uživatele</w:t>
      </w:r>
    </w:p>
    <w:p w14:paraId="49EDD44C" w14:textId="77777777" w:rsidR="000F6CFF" w:rsidRPr="004A69A1" w:rsidRDefault="000F6CFF" w:rsidP="00FE4B8D">
      <w:pPr>
        <w:pStyle w:val="Odstavecseseznamem"/>
      </w:pPr>
      <w:r w:rsidRPr="00FE4B8D">
        <w:rPr>
          <w:b/>
        </w:rPr>
        <w:t>Poskytnout přehled obecně závazných předpisů</w:t>
      </w:r>
      <w:r w:rsidRPr="004A69A1">
        <w:t xml:space="preserve"> a vyhlášek města. Současný seznam viz </w:t>
      </w:r>
    </w:p>
    <w:p w14:paraId="43F641C0" w14:textId="77777777" w:rsidR="000F6CFF" w:rsidRPr="004A69A1" w:rsidRDefault="00942577" w:rsidP="00FE4B8D">
      <w:pPr>
        <w:pStyle w:val="Odstavecseseznamem"/>
      </w:pPr>
      <w:hyperlink r:id="rId18" w:history="1">
        <w:r w:rsidR="000F6CFF" w:rsidRPr="004A69A1">
          <w:rPr>
            <w:rStyle w:val="Hypertextovodkaz"/>
            <w:rFonts w:cs="Arial"/>
          </w:rPr>
          <w:t>https://www.ub.cz/pages.aspx?rp=3.1&amp;ids=15&amp;id=0&amp;browse=1&amp;nodesLevel=2&amp;expandMenu=18</w:t>
        </w:r>
      </w:hyperlink>
    </w:p>
    <w:p w14:paraId="594529EE" w14:textId="15A29AC6" w:rsidR="000F6CFF" w:rsidRPr="004A69A1" w:rsidRDefault="000F6CFF" w:rsidP="00FE4B8D">
      <w:pPr>
        <w:pStyle w:val="Odstavecseseznamem"/>
        <w:numPr>
          <w:ilvl w:val="0"/>
          <w:numId w:val="0"/>
        </w:numPr>
        <w:ind w:left="924"/>
      </w:pPr>
      <w:r w:rsidRPr="004A69A1">
        <w:t xml:space="preserve">Seznam bude v přehledné formě zobrazovat všechny platné vyhlášky, nařízení a předpisy (dále jen dokumenty) města. Mimo toho bude poskytovat i archiv těchto dokumentů. Ze </w:t>
      </w:r>
      <w:r w:rsidRPr="008369AD">
        <w:t>seznamu bude zřejmé název, číslo,  platnost, datum aktualizace</w:t>
      </w:r>
      <w:r w:rsidR="00AF2D3F" w:rsidRPr="008369AD">
        <w:t xml:space="preserve">, </w:t>
      </w:r>
      <w:r w:rsidR="008369AD" w:rsidRPr="008369AD">
        <w:t xml:space="preserve">verze, </w:t>
      </w:r>
      <w:r w:rsidR="00AF2D3F" w:rsidRPr="008369AD">
        <w:t>aktuálně platné znění</w:t>
      </w:r>
      <w:r w:rsidR="008369AD" w:rsidRPr="008369AD">
        <w:t>, popis, dokument.</w:t>
      </w:r>
    </w:p>
    <w:p w14:paraId="4D667EBB" w14:textId="77777777" w:rsidR="000F6CFF" w:rsidRPr="00097191" w:rsidRDefault="000F6CFF" w:rsidP="00FE4B8D">
      <w:pPr>
        <w:pStyle w:val="Odstavecseseznamem"/>
      </w:pPr>
      <w:r w:rsidRPr="00FE4B8D">
        <w:rPr>
          <w:b/>
        </w:rPr>
        <w:t>Zobrazení formulářů</w:t>
      </w:r>
      <w:r w:rsidRPr="002E60D5">
        <w:t xml:space="preserve"> a rozcestníku životních situací</w:t>
      </w:r>
      <w:r w:rsidR="00097191">
        <w:t xml:space="preserve">, </w:t>
      </w:r>
      <w:r w:rsidR="00097191" w:rsidRPr="00097191">
        <w:t>viz kapitola</w:t>
      </w:r>
      <w:r w:rsidR="00097191">
        <w:t xml:space="preserve"> </w:t>
      </w:r>
      <w:r w:rsidR="00097191">
        <w:fldChar w:fldCharType="begin"/>
      </w:r>
      <w:r w:rsidR="00097191">
        <w:instrText xml:space="preserve"> REF _Ref7640786 \r \h </w:instrText>
      </w:r>
      <w:r w:rsidR="00FE4B8D">
        <w:instrText xml:space="preserve"> \* MERGEFORMAT </w:instrText>
      </w:r>
      <w:r w:rsidR="00097191">
        <w:fldChar w:fldCharType="separate"/>
      </w:r>
      <w:r w:rsidR="00D31E45">
        <w:t>1.2</w:t>
      </w:r>
      <w:r w:rsidR="00097191">
        <w:fldChar w:fldCharType="end"/>
      </w:r>
    </w:p>
    <w:p w14:paraId="70189BA8" w14:textId="77777777" w:rsidR="000F6CFF" w:rsidRPr="004A69A1" w:rsidRDefault="000F6CFF" w:rsidP="00FE4B8D">
      <w:pPr>
        <w:pStyle w:val="Odstavecseseznamem"/>
      </w:pPr>
      <w:r w:rsidRPr="00FE4B8D">
        <w:rPr>
          <w:b/>
        </w:rPr>
        <w:t>Registrace na přepážku rezervačního systému</w:t>
      </w:r>
      <w:r w:rsidR="00E83632">
        <w:t xml:space="preserve">, viz kapitola </w:t>
      </w:r>
      <w:r w:rsidR="00E83632">
        <w:fldChar w:fldCharType="begin"/>
      </w:r>
      <w:r w:rsidR="00E83632">
        <w:instrText xml:space="preserve"> REF _Ref7807907 \r \h </w:instrText>
      </w:r>
      <w:r w:rsidR="00FE4B8D">
        <w:instrText xml:space="preserve"> \* MERGEFORMAT </w:instrText>
      </w:r>
      <w:r w:rsidR="00E83632">
        <w:fldChar w:fldCharType="separate"/>
      </w:r>
      <w:r w:rsidR="00D31E45">
        <w:t>1.4.10</w:t>
      </w:r>
      <w:r w:rsidR="00E83632">
        <w:fldChar w:fldCharType="end"/>
      </w:r>
    </w:p>
    <w:p w14:paraId="712A0C2B" w14:textId="374B8CFD" w:rsidR="00E121D1" w:rsidRPr="008369AD" w:rsidRDefault="002E60D5" w:rsidP="008369AD">
      <w:pPr>
        <w:pStyle w:val="Odstavecseseznamem"/>
      </w:pPr>
      <w:r w:rsidRPr="00FE4B8D">
        <w:rPr>
          <w:b/>
        </w:rPr>
        <w:lastRenderedPageBreak/>
        <w:t>Dynamický t</w:t>
      </w:r>
      <w:r w:rsidR="000F6CFF" w:rsidRPr="00FE4B8D">
        <w:rPr>
          <w:b/>
        </w:rPr>
        <w:t>elefonní seznam</w:t>
      </w:r>
      <w:r w:rsidR="000F6CFF" w:rsidRPr="002E60D5">
        <w:t xml:space="preserve"> se zobrazením přítomnosti v pracovní době</w:t>
      </w:r>
      <w:r w:rsidRPr="002E60D5">
        <w:t xml:space="preserve"> s online propojením na docházkový systém</w:t>
      </w:r>
      <w:r>
        <w:t xml:space="preserve"> (přítomnost úředníka na pracovišti)</w:t>
      </w:r>
      <w:r w:rsidR="00F161AF">
        <w:t xml:space="preserve"> převzít ze stránek města.</w:t>
      </w:r>
    </w:p>
    <w:p w14:paraId="7521BD09" w14:textId="77777777" w:rsidR="000F6CFF" w:rsidRPr="00A27761" w:rsidRDefault="000F6CFF" w:rsidP="00950BCE">
      <w:pPr>
        <w:pStyle w:val="Nadpis3"/>
        <w:numPr>
          <w:ilvl w:val="2"/>
          <w:numId w:val="1"/>
        </w:numPr>
        <w:rPr>
          <w:rFonts w:asciiTheme="majorHAnsi" w:hAnsiTheme="majorHAnsi"/>
        </w:rPr>
      </w:pPr>
      <w:bookmarkStart w:id="5" w:name="_Ref11924025"/>
      <w:r w:rsidRPr="00A27761">
        <w:rPr>
          <w:rFonts w:cs="Arial"/>
        </w:rPr>
        <w:t xml:space="preserve">Požadavky na funkcionalitu „ztotožněného“ </w:t>
      </w:r>
      <w:r w:rsidR="006D1A0D" w:rsidRPr="00A27761">
        <w:rPr>
          <w:rFonts w:cs="Arial"/>
        </w:rPr>
        <w:t>uživatele</w:t>
      </w:r>
      <w:r w:rsidRPr="00A27761">
        <w:rPr>
          <w:rFonts w:cs="Arial"/>
        </w:rPr>
        <w:t>.</w:t>
      </w:r>
      <w:bookmarkEnd w:id="5"/>
    </w:p>
    <w:p w14:paraId="2A5E065F" w14:textId="77777777" w:rsidR="000F6CFF" w:rsidRPr="004A69A1" w:rsidRDefault="00833480" w:rsidP="000F6CFF">
      <w:pPr>
        <w:pStyle w:val="normalodsazene"/>
        <w:spacing w:before="120" w:beforeAutospacing="0" w:after="0" w:afterAutospacing="0" w:line="300" w:lineRule="auto"/>
        <w:rPr>
          <w:rFonts w:ascii="Arial" w:hAnsi="Arial" w:cs="Arial"/>
        </w:rPr>
      </w:pPr>
      <w:r>
        <w:rPr>
          <w:rFonts w:ascii="Arial" w:hAnsi="Arial" w:cs="Arial"/>
        </w:rPr>
        <w:t>Poskytované funkce budou na úrovni neztotožněného občana a p</w:t>
      </w:r>
      <w:r w:rsidR="000F6CFF" w:rsidRPr="004A69A1">
        <w:rPr>
          <w:rFonts w:ascii="Arial" w:hAnsi="Arial" w:cs="Arial"/>
        </w:rPr>
        <w:t xml:space="preserve">ortál bude poskytovat </w:t>
      </w:r>
      <w:r>
        <w:rPr>
          <w:rFonts w:ascii="Arial" w:hAnsi="Arial" w:cs="Arial"/>
        </w:rPr>
        <w:t xml:space="preserve">navíc </w:t>
      </w:r>
      <w:r w:rsidR="000F6CFF" w:rsidRPr="004A69A1">
        <w:rPr>
          <w:rFonts w:ascii="Arial" w:hAnsi="Arial" w:cs="Arial"/>
        </w:rPr>
        <w:t>minimálně tyto funkcionality:</w:t>
      </w:r>
    </w:p>
    <w:p w14:paraId="742726FA" w14:textId="12C928DA" w:rsidR="000F6CFF" w:rsidRPr="004A69A1" w:rsidRDefault="000F6CFF" w:rsidP="00FE4B8D">
      <w:pPr>
        <w:pStyle w:val="Odstavecseseznamem"/>
      </w:pPr>
      <w:r w:rsidRPr="002E60D5">
        <w:rPr>
          <w:b/>
        </w:rPr>
        <w:t>elektronické podání</w:t>
      </w:r>
      <w:r w:rsidRPr="004A69A1">
        <w:t xml:space="preserve"> založená na inteligentních formulářích. Formuláře jsou automaticky před</w:t>
      </w:r>
      <w:r w:rsidR="005D219F">
        <w:t xml:space="preserve"> </w:t>
      </w:r>
      <w:r w:rsidRPr="004A69A1">
        <w:t>vyplněny identitou přihlášeného a konkrétní životní situací</w:t>
      </w:r>
      <w:r w:rsidR="007A36B3">
        <w:t xml:space="preserve"> viz kapitol</w:t>
      </w:r>
      <w:r w:rsidR="00E42BB6">
        <w:t>y</w:t>
      </w:r>
      <w:r w:rsidR="007A36B3">
        <w:t xml:space="preserve"> </w:t>
      </w:r>
      <w:r w:rsidR="007A36B3">
        <w:fldChar w:fldCharType="begin"/>
      </w:r>
      <w:r w:rsidR="007A36B3">
        <w:instrText xml:space="preserve"> REF _Ref7797883 \r \h </w:instrText>
      </w:r>
      <w:r w:rsidR="00FE4B8D">
        <w:instrText xml:space="preserve"> \* MERGEFORMAT </w:instrText>
      </w:r>
      <w:r w:rsidR="007A36B3">
        <w:fldChar w:fldCharType="separate"/>
      </w:r>
      <w:r w:rsidR="00D31E45">
        <w:t>1.4.3</w:t>
      </w:r>
      <w:r w:rsidR="007A36B3">
        <w:fldChar w:fldCharType="end"/>
      </w:r>
      <w:r w:rsidR="00E42BB6">
        <w:t xml:space="preserve">, </w:t>
      </w:r>
      <w:r w:rsidR="00E42BB6">
        <w:fldChar w:fldCharType="begin"/>
      </w:r>
      <w:r w:rsidR="00E42BB6">
        <w:instrText xml:space="preserve"> REF _Ref7798315 \r \h </w:instrText>
      </w:r>
      <w:r w:rsidR="00FE4B8D">
        <w:instrText xml:space="preserve"> \* MERGEFORMAT </w:instrText>
      </w:r>
      <w:r w:rsidR="00E42BB6">
        <w:fldChar w:fldCharType="separate"/>
      </w:r>
      <w:r w:rsidR="00D31E45">
        <w:t>1.4.4</w:t>
      </w:r>
      <w:r w:rsidR="00E42BB6">
        <w:fldChar w:fldCharType="end"/>
      </w:r>
    </w:p>
    <w:p w14:paraId="1D0F3511" w14:textId="77777777" w:rsidR="00E42BB6" w:rsidRDefault="000F6CFF" w:rsidP="00FE4B8D">
      <w:pPr>
        <w:pStyle w:val="Odstavecseseznamem"/>
      </w:pPr>
      <w:r w:rsidRPr="00E42BB6">
        <w:rPr>
          <w:b/>
        </w:rPr>
        <w:t>Sledovat stav elektronického podání</w:t>
      </w:r>
      <w:r w:rsidR="00E42BB6" w:rsidRPr="00E42BB6">
        <w:rPr>
          <w:b/>
        </w:rPr>
        <w:t xml:space="preserve"> </w:t>
      </w:r>
      <w:r w:rsidR="00E42BB6" w:rsidRPr="00E42BB6">
        <w:t xml:space="preserve">viz kapitola </w:t>
      </w:r>
      <w:r w:rsidR="00E42BB6">
        <w:fldChar w:fldCharType="begin"/>
      </w:r>
      <w:r w:rsidR="00E42BB6">
        <w:instrText xml:space="preserve"> REF _Ref7798064 \r \h </w:instrText>
      </w:r>
      <w:r w:rsidR="00FE4B8D">
        <w:instrText xml:space="preserve"> \* MERGEFORMAT </w:instrText>
      </w:r>
      <w:r w:rsidR="00E42BB6">
        <w:fldChar w:fldCharType="separate"/>
      </w:r>
      <w:r w:rsidR="00D31E45">
        <w:t>1.4.5</w:t>
      </w:r>
      <w:r w:rsidR="00E42BB6">
        <w:fldChar w:fldCharType="end"/>
      </w:r>
      <w:r w:rsidR="00E42BB6">
        <w:t xml:space="preserve"> </w:t>
      </w:r>
    </w:p>
    <w:p w14:paraId="6B73848C" w14:textId="77777777" w:rsidR="000F6CFF" w:rsidRPr="00E42BB6" w:rsidRDefault="000F6CFF" w:rsidP="00FE4B8D">
      <w:pPr>
        <w:pStyle w:val="Odstavecseseznamem"/>
        <w:rPr>
          <w:b/>
        </w:rPr>
      </w:pPr>
      <w:r w:rsidRPr="00E42BB6">
        <w:rPr>
          <w:b/>
        </w:rPr>
        <w:t>realizovat elektronické platby na základě předpis</w:t>
      </w:r>
      <w:r w:rsidR="00E42BB6" w:rsidRPr="00E42BB6">
        <w:rPr>
          <w:b/>
        </w:rPr>
        <w:t>ů</w:t>
      </w:r>
      <w:r w:rsidRPr="00E42BB6">
        <w:rPr>
          <w:b/>
        </w:rPr>
        <w:t xml:space="preserve"> získaného z</w:t>
      </w:r>
      <w:r w:rsidR="00E42BB6">
        <w:rPr>
          <w:b/>
        </w:rPr>
        <w:t> </w:t>
      </w:r>
      <w:r w:rsidRPr="00E42BB6">
        <w:rPr>
          <w:b/>
        </w:rPr>
        <w:t>úřadu</w:t>
      </w:r>
      <w:r w:rsidR="00E42BB6">
        <w:t xml:space="preserve">, viz kapitola </w:t>
      </w:r>
      <w:r w:rsidR="00E42BB6">
        <w:fldChar w:fldCharType="begin"/>
      </w:r>
      <w:r w:rsidR="00E42BB6">
        <w:instrText xml:space="preserve"> REF _Ref7798421 \r \h </w:instrText>
      </w:r>
      <w:r w:rsidR="00FE4B8D">
        <w:instrText xml:space="preserve"> \* MERGEFORMAT </w:instrText>
      </w:r>
      <w:r w:rsidR="00E42BB6">
        <w:fldChar w:fldCharType="separate"/>
      </w:r>
      <w:r w:rsidR="00D31E45">
        <w:t>1.4.6</w:t>
      </w:r>
      <w:r w:rsidR="00E42BB6">
        <w:fldChar w:fldCharType="end"/>
      </w:r>
      <w:r w:rsidR="00E42BB6">
        <w:t xml:space="preserve"> - </w:t>
      </w:r>
      <w:r w:rsidR="00E42BB6">
        <w:fldChar w:fldCharType="begin"/>
      </w:r>
      <w:r w:rsidR="00E42BB6">
        <w:instrText xml:space="preserve"> REF _Ref7798563 \r \h </w:instrText>
      </w:r>
      <w:r w:rsidR="00FE4B8D">
        <w:instrText xml:space="preserve"> \* MERGEFORMAT </w:instrText>
      </w:r>
      <w:r w:rsidR="00E42BB6">
        <w:fldChar w:fldCharType="separate"/>
      </w:r>
      <w:r w:rsidR="00D31E45">
        <w:t>1.4.7</w:t>
      </w:r>
      <w:r w:rsidR="00E42BB6">
        <w:fldChar w:fldCharType="end"/>
      </w:r>
    </w:p>
    <w:p w14:paraId="49B0D19D" w14:textId="3C0793F3" w:rsidR="000F6CFF" w:rsidRPr="002E60D5" w:rsidRDefault="000F6CFF" w:rsidP="00FE4B8D">
      <w:pPr>
        <w:pStyle w:val="Odstavecseseznamem"/>
        <w:rPr>
          <w:b/>
        </w:rPr>
      </w:pPr>
      <w:r w:rsidRPr="002E60D5">
        <w:rPr>
          <w:b/>
        </w:rPr>
        <w:t>zobrazovat platební historii</w:t>
      </w:r>
      <w:r w:rsidR="005D219F">
        <w:rPr>
          <w:b/>
        </w:rPr>
        <w:t xml:space="preserve"> </w:t>
      </w:r>
      <w:r w:rsidR="005D219F">
        <w:rPr>
          <w:b/>
          <w:lang w:val="sk-SK"/>
        </w:rPr>
        <w:t>a aktuální platby</w:t>
      </w:r>
      <w:r w:rsidR="00E42BB6">
        <w:t xml:space="preserve">, viz kapitola </w:t>
      </w:r>
      <w:r w:rsidR="00E42BB6">
        <w:fldChar w:fldCharType="begin"/>
      </w:r>
      <w:r w:rsidR="00E42BB6">
        <w:instrText xml:space="preserve"> REF _Ref7798472 \r \h </w:instrText>
      </w:r>
      <w:r w:rsidR="00FE4B8D">
        <w:instrText xml:space="preserve"> \* MERGEFORMAT </w:instrText>
      </w:r>
      <w:r w:rsidR="00E42BB6">
        <w:fldChar w:fldCharType="separate"/>
      </w:r>
      <w:r w:rsidR="00D31E45">
        <w:t>1.4.8</w:t>
      </w:r>
      <w:r w:rsidR="00E42BB6">
        <w:fldChar w:fldCharType="end"/>
      </w:r>
      <w:r w:rsidR="00E42BB6">
        <w:rPr>
          <w:b/>
        </w:rPr>
        <w:t xml:space="preserve"> </w:t>
      </w:r>
      <w:r w:rsidR="00E42BB6">
        <w:rPr>
          <w:b/>
          <w:lang w:val="sk-SK"/>
        </w:rPr>
        <w:t xml:space="preserve"> </w:t>
      </w:r>
    </w:p>
    <w:p w14:paraId="1F665D76" w14:textId="77777777" w:rsidR="000F6CFF" w:rsidRPr="004A69A1" w:rsidRDefault="000F6CFF" w:rsidP="00FE4B8D">
      <w:pPr>
        <w:pStyle w:val="Odstavecseseznamem"/>
      </w:pPr>
      <w:r w:rsidRPr="002E60D5">
        <w:rPr>
          <w:b/>
        </w:rPr>
        <w:t>využít automatické notifikace (email, SMS)</w:t>
      </w:r>
      <w:r w:rsidRPr="004A69A1">
        <w:t xml:space="preserve"> při změně stavu daného podání</w:t>
      </w:r>
    </w:p>
    <w:p w14:paraId="351C4126" w14:textId="77777777" w:rsidR="000F6CFF" w:rsidRPr="004A69A1" w:rsidRDefault="000F6CFF" w:rsidP="00FE4B8D">
      <w:pPr>
        <w:pStyle w:val="Odstavecseseznamem"/>
      </w:pPr>
      <w:r w:rsidRPr="002E60D5">
        <w:rPr>
          <w:b/>
        </w:rPr>
        <w:t>Zaznamenávat datum důležitých událostí</w:t>
      </w:r>
      <w:r w:rsidRPr="004A69A1">
        <w:t xml:space="preserve"> – platnost občanského průkazu, pasu, včetně uživatelsky definovaných událostí to vše s následnou notifikací přes email nebo SMS</w:t>
      </w:r>
    </w:p>
    <w:p w14:paraId="17FC1B02" w14:textId="77777777" w:rsidR="000F6CFF" w:rsidRDefault="00E83632" w:rsidP="00FE4B8D">
      <w:pPr>
        <w:pStyle w:val="Odstavecseseznamem"/>
      </w:pPr>
      <w:r w:rsidRPr="00E42EF4">
        <w:rPr>
          <w:b/>
        </w:rPr>
        <w:t>R</w:t>
      </w:r>
      <w:r w:rsidR="000F6CFF" w:rsidRPr="00E42EF4">
        <w:rPr>
          <w:b/>
        </w:rPr>
        <w:t>ezervac</w:t>
      </w:r>
      <w:r w:rsidR="003C107E">
        <w:rPr>
          <w:b/>
        </w:rPr>
        <w:t>e</w:t>
      </w:r>
      <w:r w:rsidR="000F6CFF" w:rsidRPr="00E42EF4">
        <w:rPr>
          <w:b/>
        </w:rPr>
        <w:t xml:space="preserve"> času úředníka pro nepřepážková pracoviště</w:t>
      </w:r>
      <w:r w:rsidRPr="00E42EF4">
        <w:rPr>
          <w:b/>
        </w:rPr>
        <w:t xml:space="preserve">, </w:t>
      </w:r>
      <w:r w:rsidRPr="00E42EF4">
        <w:t xml:space="preserve">viz kapitola </w:t>
      </w:r>
      <w:r w:rsidR="000F6CFF" w:rsidRPr="00E42EF4">
        <w:t xml:space="preserve">. </w:t>
      </w:r>
      <w:r w:rsidR="00E42EF4" w:rsidRPr="00E42EF4">
        <w:fldChar w:fldCharType="begin"/>
      </w:r>
      <w:r w:rsidR="00E42EF4" w:rsidRPr="00E42EF4">
        <w:instrText xml:space="preserve"> REF _Ref7808370 \r \h </w:instrText>
      </w:r>
      <w:r w:rsidR="00E42EF4">
        <w:instrText xml:space="preserve"> \* MERGEFORMAT </w:instrText>
      </w:r>
      <w:r w:rsidR="00E42EF4" w:rsidRPr="00E42EF4">
        <w:fldChar w:fldCharType="separate"/>
      </w:r>
      <w:r w:rsidR="00D31E45">
        <w:t>1.4.11</w:t>
      </w:r>
      <w:r w:rsidR="00E42EF4" w:rsidRPr="00E42EF4">
        <w:fldChar w:fldCharType="end"/>
      </w:r>
    </w:p>
    <w:p w14:paraId="7ADDFF52" w14:textId="77777777" w:rsidR="00721914" w:rsidRPr="00FE4B8D" w:rsidRDefault="00283167" w:rsidP="00950BCE">
      <w:pPr>
        <w:pStyle w:val="Nadpis3"/>
        <w:numPr>
          <w:ilvl w:val="2"/>
          <w:numId w:val="1"/>
        </w:numPr>
        <w:rPr>
          <w:rFonts w:asciiTheme="majorHAnsi" w:hAnsiTheme="majorHAnsi"/>
        </w:rPr>
      </w:pPr>
      <w:bookmarkStart w:id="6" w:name="_Ref7797883"/>
      <w:r w:rsidRPr="00833480">
        <w:rPr>
          <w:rFonts w:cs="Arial"/>
          <w:sz w:val="20"/>
          <w:szCs w:val="20"/>
        </w:rPr>
        <w:t>P</w:t>
      </w:r>
      <w:r w:rsidR="00AC722B" w:rsidRPr="00833480">
        <w:rPr>
          <w:rFonts w:cs="Arial"/>
          <w:sz w:val="20"/>
          <w:szCs w:val="20"/>
        </w:rPr>
        <w:t xml:space="preserve">odání prostřednictvím </w:t>
      </w:r>
      <w:r w:rsidRPr="00833480">
        <w:rPr>
          <w:rFonts w:cs="Arial"/>
          <w:sz w:val="20"/>
          <w:szCs w:val="20"/>
        </w:rPr>
        <w:t xml:space="preserve">elektronického </w:t>
      </w:r>
      <w:r w:rsidR="00AC722B" w:rsidRPr="00833480">
        <w:rPr>
          <w:rFonts w:cs="Arial"/>
          <w:sz w:val="20"/>
          <w:szCs w:val="20"/>
        </w:rPr>
        <w:t>formuláře</w:t>
      </w:r>
      <w:bookmarkEnd w:id="6"/>
      <w:r w:rsidR="00AC722B" w:rsidRPr="00833480">
        <w:rPr>
          <w:rFonts w:cs="Arial"/>
          <w:sz w:val="20"/>
          <w:szCs w:val="20"/>
        </w:rPr>
        <w:t xml:space="preserve"> </w:t>
      </w:r>
    </w:p>
    <w:p w14:paraId="1E710754" w14:textId="5EAD0355" w:rsidR="00525D3A" w:rsidRDefault="00DC0C47" w:rsidP="00FE4B8D">
      <w:r w:rsidRPr="004A69A1">
        <w:t xml:space="preserve">Na Portálu Občana uživatel/občan vyplní interaktivní elektronický formulář s životní situací a odešle tento formulář přes </w:t>
      </w:r>
      <w:r w:rsidR="00525D3A">
        <w:t xml:space="preserve">vlastní </w:t>
      </w:r>
      <w:r w:rsidRPr="004A69A1">
        <w:t>datovou schránku</w:t>
      </w:r>
      <w:r w:rsidR="00525D3A">
        <w:t xml:space="preserve"> do datové schránky úřadu</w:t>
      </w:r>
      <w:r w:rsidRPr="004A69A1">
        <w:t>, e-mailem</w:t>
      </w:r>
      <w:r w:rsidR="00525D3A">
        <w:t xml:space="preserve"> na adresu podatelny,</w:t>
      </w:r>
      <w:r w:rsidRPr="004A69A1">
        <w:t xml:space="preserve"> nebo osobně doručí na podatelnu městského úřadu. </w:t>
      </w:r>
      <w:r w:rsidR="00525D3A">
        <w:t>Podání musí vždy obsahovat PDF dokument a xml data, ze kterých bude možné další automatizované zpracování podání.</w:t>
      </w:r>
    </w:p>
    <w:p w14:paraId="3198E9EC" w14:textId="7BD3E91D" w:rsidR="00DC0C47" w:rsidRPr="004A69A1" w:rsidRDefault="00DC0C47" w:rsidP="00FE4B8D">
      <w:r w:rsidRPr="004A69A1">
        <w:t>Úředník ve spisové službě stáhne seznam došlých podání (datovou schránkou, e-mailem</w:t>
      </w:r>
      <w:r w:rsidR="00525D3A">
        <w:t xml:space="preserve"> -</w:t>
      </w:r>
      <w:r w:rsidRPr="004A69A1">
        <w:t xml:space="preserve"> podatelna), ze kterých založí dokumenty, které se budou řešit přes spisovou službu. </w:t>
      </w:r>
    </w:p>
    <w:p w14:paraId="6FC3B569" w14:textId="77777777" w:rsidR="009F7828" w:rsidRDefault="00AC722B" w:rsidP="00FE4B8D">
      <w:pPr>
        <w:rPr>
          <w:szCs w:val="20"/>
        </w:rPr>
      </w:pPr>
      <w:r w:rsidRPr="004A69A1">
        <w:rPr>
          <w:color w:val="000000"/>
          <w:szCs w:val="20"/>
        </w:rPr>
        <w:t>Elektronické inteligentní formuláře budou vytvořeny a modifikovány prostřednictvím formulářového nástroje. Tento nástroj bude zajišťovat běžné funkcionality inteligentních formulářů, např. viditelné označení povinných polí, formální a obsahové kontroly, validace vyplněných polí formuláře atd. dle požadavku zadavatele. Pokud nebudou na formuláři vyplněna povinná pole, uživatel bude automaticky upozorněn na chybějící údaje</w:t>
      </w:r>
      <w:r w:rsidRPr="004A69A1">
        <w:rPr>
          <w:szCs w:val="20"/>
        </w:rPr>
        <w:t>. Odeslat lze jen správně vyplněný formulář.</w:t>
      </w:r>
      <w:r w:rsidR="009F7828">
        <w:rPr>
          <w:szCs w:val="20"/>
        </w:rPr>
        <w:t xml:space="preserve"> </w:t>
      </w:r>
    </w:p>
    <w:p w14:paraId="5252C366" w14:textId="182FD8BC" w:rsidR="00AC722B" w:rsidRPr="004A69A1" w:rsidRDefault="009F7828" w:rsidP="00FE4B8D">
      <w:pPr>
        <w:rPr>
          <w:szCs w:val="20"/>
        </w:rPr>
      </w:pPr>
      <w:r>
        <w:rPr>
          <w:szCs w:val="20"/>
        </w:rPr>
        <w:t xml:space="preserve">Formulář lze také v rozpracované podobě uložit. Uložení se provede také podle pokynu uživatele při opuštění stránky tak, aby při náhodném uzavření nebo kliku nedošlo ke ztrátě již uživatelem vyplněných dat. K rozpracovanému formuláři se lze poté vrátit. </w:t>
      </w:r>
    </w:p>
    <w:p w14:paraId="4C1EF087" w14:textId="77777777" w:rsidR="00AC722B" w:rsidRPr="004A69A1" w:rsidRDefault="00AC722B" w:rsidP="00FE4B8D">
      <w:pPr>
        <w:rPr>
          <w:szCs w:val="20"/>
        </w:rPr>
      </w:pPr>
      <w:r w:rsidRPr="004A69A1">
        <w:rPr>
          <w:szCs w:val="20"/>
        </w:rPr>
        <w:t>K formuláři bude možné přiložit doplňující elektronické dokumenty vybraných formátů. Tyto dokumenty budou na logické úrovni přiřazeny k příslušnému podání.</w:t>
      </w:r>
    </w:p>
    <w:p w14:paraId="59FE4807" w14:textId="77777777" w:rsidR="00721914" w:rsidRPr="004A69A1" w:rsidRDefault="00721914" w:rsidP="00FE4B8D">
      <w:pPr>
        <w:rPr>
          <w:szCs w:val="20"/>
        </w:rPr>
      </w:pPr>
      <w:r w:rsidRPr="004A69A1">
        <w:rPr>
          <w:szCs w:val="20"/>
        </w:rPr>
        <w:t xml:space="preserve">Tyto formuláře budou odpovídajícím způsobem propojeny na strom životních situací uvedený </w:t>
      </w:r>
      <w:r w:rsidRPr="00B40757">
        <w:rPr>
          <w:szCs w:val="20"/>
        </w:rPr>
        <w:t xml:space="preserve">v kapitole </w:t>
      </w:r>
      <w:r w:rsidR="00A32681" w:rsidRPr="00B40757">
        <w:rPr>
          <w:szCs w:val="20"/>
        </w:rPr>
        <w:fldChar w:fldCharType="begin"/>
      </w:r>
      <w:r w:rsidR="00A32681" w:rsidRPr="00B40757">
        <w:rPr>
          <w:szCs w:val="20"/>
        </w:rPr>
        <w:instrText xml:space="preserve"> REF _Ref7640786 \r \h </w:instrText>
      </w:r>
      <w:r w:rsidR="00FE4B8D" w:rsidRPr="00B40757">
        <w:rPr>
          <w:szCs w:val="20"/>
        </w:rPr>
        <w:instrText xml:space="preserve"> \* MERGEFORMAT </w:instrText>
      </w:r>
      <w:r w:rsidR="00A32681" w:rsidRPr="00B40757">
        <w:rPr>
          <w:szCs w:val="20"/>
        </w:rPr>
      </w:r>
      <w:r w:rsidR="00A32681" w:rsidRPr="00B40757">
        <w:rPr>
          <w:szCs w:val="20"/>
        </w:rPr>
        <w:fldChar w:fldCharType="separate"/>
      </w:r>
      <w:r w:rsidR="00D31E45">
        <w:rPr>
          <w:szCs w:val="20"/>
        </w:rPr>
        <w:t>1.2</w:t>
      </w:r>
      <w:r w:rsidR="00A32681" w:rsidRPr="00B40757">
        <w:rPr>
          <w:szCs w:val="20"/>
        </w:rPr>
        <w:fldChar w:fldCharType="end"/>
      </w:r>
    </w:p>
    <w:p w14:paraId="0B1E1E58" w14:textId="77777777" w:rsidR="00AC722B" w:rsidRDefault="00AC722B" w:rsidP="00FE4B8D">
      <w:pPr>
        <w:rPr>
          <w:szCs w:val="20"/>
        </w:rPr>
      </w:pPr>
      <w:r w:rsidRPr="004A69A1">
        <w:rPr>
          <w:szCs w:val="20"/>
        </w:rPr>
        <w:t xml:space="preserve">Správa elektronických formulářů bude umožňovat přidávání nových formulářů, jejich aktivaci a deaktivaci, odstranění i přesouvání do jiných úrovní stromové struktury. </w:t>
      </w:r>
      <w:r w:rsidR="00A32681" w:rsidRPr="004A69A1">
        <w:rPr>
          <w:szCs w:val="20"/>
        </w:rPr>
        <w:t>Dále s</w:t>
      </w:r>
      <w:r w:rsidRPr="004A69A1">
        <w:rPr>
          <w:szCs w:val="20"/>
        </w:rPr>
        <w:t>práv</w:t>
      </w:r>
      <w:r w:rsidR="00A32681" w:rsidRPr="004A69A1">
        <w:rPr>
          <w:szCs w:val="20"/>
        </w:rPr>
        <w:t>u</w:t>
      </w:r>
      <w:r w:rsidRPr="004A69A1">
        <w:rPr>
          <w:szCs w:val="20"/>
        </w:rPr>
        <w:t xml:space="preserve"> stromové struktury</w:t>
      </w:r>
      <w:r w:rsidR="00A32681" w:rsidRPr="004A69A1">
        <w:rPr>
          <w:szCs w:val="20"/>
        </w:rPr>
        <w:t xml:space="preserve"> a</w:t>
      </w:r>
      <w:r w:rsidRPr="004A69A1">
        <w:rPr>
          <w:szCs w:val="20"/>
        </w:rPr>
        <w:t xml:space="preserve"> verzování formulářů</w:t>
      </w:r>
      <w:r w:rsidR="00A32681" w:rsidRPr="004A69A1">
        <w:rPr>
          <w:szCs w:val="20"/>
        </w:rPr>
        <w:t>.</w:t>
      </w:r>
    </w:p>
    <w:p w14:paraId="13547281" w14:textId="03AB3400" w:rsidR="0099058D" w:rsidRPr="004A69A1" w:rsidRDefault="0099058D" w:rsidP="00FE4B8D">
      <w:pPr>
        <w:rPr>
          <w:szCs w:val="20"/>
        </w:rPr>
      </w:pPr>
      <w:r>
        <w:rPr>
          <w:szCs w:val="20"/>
        </w:rPr>
        <w:lastRenderedPageBreak/>
        <w:t>Podoba formulářů je dána zejména legislativními požadavky platnými v době tvorby portálu. Zadavatel provede kontrolu správnosti formulář</w:t>
      </w:r>
      <w:r w:rsidR="009D1DCC">
        <w:rPr>
          <w:szCs w:val="20"/>
        </w:rPr>
        <w:t>ů</w:t>
      </w:r>
      <w:r>
        <w:rPr>
          <w:szCs w:val="20"/>
        </w:rPr>
        <w:t xml:space="preserve"> s ohledem na požadavky na obsah. Formulář neodpovídající legislativě v době předání do užívání nebude akceptován jako hotový. Ke konzultaci obsahu poskytnou součinnost zodpovědní pracovníci Zadavatele.</w:t>
      </w:r>
    </w:p>
    <w:p w14:paraId="1D7EDBBB" w14:textId="55D1C8BB" w:rsidR="00AC722B" w:rsidRPr="004A69A1" w:rsidRDefault="00283167" w:rsidP="009D1DCC">
      <w:pPr>
        <w:pStyle w:val="normalodsazene"/>
        <w:spacing w:before="120" w:beforeAutospacing="0" w:after="0" w:afterAutospacing="0" w:line="300" w:lineRule="auto"/>
        <w:rPr>
          <w:rFonts w:ascii="Arial" w:hAnsi="Arial" w:cs="Arial"/>
          <w:color w:val="000000"/>
          <w:szCs w:val="20"/>
        </w:rPr>
      </w:pPr>
      <w:r w:rsidRPr="004A69A1">
        <w:rPr>
          <w:rFonts w:ascii="Arial" w:hAnsi="Arial" w:cs="Arial"/>
          <w:b/>
          <w:color w:val="000000"/>
          <w:szCs w:val="20"/>
        </w:rPr>
        <w:t>E</w:t>
      </w:r>
      <w:r w:rsidR="00AC722B" w:rsidRPr="004A69A1">
        <w:rPr>
          <w:rFonts w:ascii="Arial" w:hAnsi="Arial" w:cs="Arial"/>
          <w:b/>
          <w:color w:val="000000"/>
          <w:szCs w:val="20"/>
        </w:rPr>
        <w:t>xistující formuláře pro řešení životních situací jsou formuláře v datovém formátu</w:t>
      </w:r>
      <w:r w:rsidR="00833480">
        <w:rPr>
          <w:rFonts w:ascii="Arial" w:hAnsi="Arial" w:cs="Arial"/>
          <w:b/>
          <w:color w:val="000000"/>
          <w:szCs w:val="20"/>
        </w:rPr>
        <w:t xml:space="preserve"> PDF, DOC</w:t>
      </w:r>
      <w:r w:rsidR="009C1DD9">
        <w:rPr>
          <w:rFonts w:ascii="Arial" w:hAnsi="Arial" w:cs="Arial"/>
          <w:b/>
          <w:color w:val="000000"/>
          <w:szCs w:val="20"/>
        </w:rPr>
        <w:t>, RTF</w:t>
      </w:r>
      <w:r w:rsidR="00833480">
        <w:rPr>
          <w:rFonts w:ascii="Arial" w:hAnsi="Arial" w:cs="Arial"/>
          <w:b/>
          <w:color w:val="000000"/>
          <w:szCs w:val="20"/>
        </w:rPr>
        <w:t xml:space="preserve"> a </w:t>
      </w:r>
      <w:r w:rsidR="00AC722B" w:rsidRPr="004A69A1">
        <w:rPr>
          <w:rFonts w:ascii="Arial" w:hAnsi="Arial" w:cs="Arial"/>
          <w:b/>
          <w:color w:val="000000"/>
          <w:szCs w:val="20"/>
        </w:rPr>
        <w:t>ZFO</w:t>
      </w:r>
      <w:r w:rsidR="00833480">
        <w:rPr>
          <w:rFonts w:ascii="Arial" w:hAnsi="Arial" w:cs="Arial"/>
          <w:b/>
          <w:color w:val="000000"/>
          <w:szCs w:val="20"/>
        </w:rPr>
        <w:t xml:space="preserve">. </w:t>
      </w:r>
      <w:r w:rsidR="00AC722B" w:rsidRPr="004A69A1">
        <w:rPr>
          <w:rFonts w:ascii="Arial" w:hAnsi="Arial" w:cs="Arial"/>
          <w:b/>
          <w:color w:val="000000"/>
          <w:szCs w:val="20"/>
        </w:rPr>
        <w:t xml:space="preserve"> </w:t>
      </w:r>
      <w:r w:rsidR="00833480" w:rsidRPr="001D0E18">
        <w:rPr>
          <w:rFonts w:ascii="Arial" w:hAnsi="Arial" w:cs="Arial"/>
          <w:color w:val="000000"/>
          <w:szCs w:val="20"/>
        </w:rPr>
        <w:t xml:space="preserve">ZFO formuláře jsou </w:t>
      </w:r>
      <w:r w:rsidR="00AC722B" w:rsidRPr="001D0E18">
        <w:rPr>
          <w:rFonts w:ascii="Arial" w:hAnsi="Arial" w:cs="Arial"/>
          <w:color w:val="000000"/>
          <w:szCs w:val="20"/>
        </w:rPr>
        <w:t>vytvořeny pomocí nástroje FormFlow Server</w:t>
      </w:r>
      <w:r w:rsidR="001D0E18" w:rsidRPr="001D0E18">
        <w:rPr>
          <w:rFonts w:ascii="Arial" w:hAnsi="Arial" w:cs="Arial"/>
          <w:color w:val="000000"/>
          <w:szCs w:val="20"/>
        </w:rPr>
        <w:t>.</w:t>
      </w:r>
      <w:r w:rsidR="009C1DD9">
        <w:rPr>
          <w:rFonts w:ascii="Arial" w:hAnsi="Arial" w:cs="Arial"/>
          <w:color w:val="000000"/>
          <w:szCs w:val="20"/>
        </w:rPr>
        <w:t xml:space="preserve"> </w:t>
      </w:r>
      <w:r w:rsidR="001D0E18">
        <w:rPr>
          <w:rFonts w:ascii="Arial" w:hAnsi="Arial" w:cs="Arial"/>
          <w:color w:val="000000"/>
          <w:szCs w:val="20"/>
        </w:rPr>
        <w:t>Zadavatel vlastní veškeré potřebné licence k publikování a úpravě zfo formulář</w:t>
      </w:r>
      <w:r w:rsidR="009D1DCC">
        <w:rPr>
          <w:rFonts w:ascii="Arial" w:hAnsi="Arial" w:cs="Arial"/>
          <w:color w:val="000000"/>
          <w:szCs w:val="20"/>
        </w:rPr>
        <w:t>ů a z tohoto důvodu je požadován datově kompatibilní formát inteligentních formulářů.</w:t>
      </w:r>
      <w:r w:rsidR="008E2696">
        <w:rPr>
          <w:rFonts w:ascii="Arial" w:hAnsi="Arial" w:cs="Arial"/>
          <w:color w:val="000000"/>
          <w:szCs w:val="20"/>
        </w:rPr>
        <w:t xml:space="preserve"> </w:t>
      </w:r>
    </w:p>
    <w:p w14:paraId="26C04C88" w14:textId="77777777" w:rsidR="00DC0C47" w:rsidRPr="004A69A1" w:rsidRDefault="00DC0C47" w:rsidP="00A32681">
      <w:pPr>
        <w:pStyle w:val="normalodsazene"/>
        <w:spacing w:before="120" w:beforeAutospacing="0" w:after="0" w:afterAutospacing="0" w:line="300" w:lineRule="auto"/>
        <w:rPr>
          <w:rFonts w:ascii="Arial" w:hAnsi="Arial" w:cs="Arial"/>
          <w:b/>
          <w:u w:val="single"/>
        </w:rPr>
      </w:pPr>
    </w:p>
    <w:p w14:paraId="3A44CEB4" w14:textId="5CE2D14D" w:rsidR="00AC722B" w:rsidRDefault="00AC722B" w:rsidP="00950BCE">
      <w:pPr>
        <w:pStyle w:val="Nadpis3"/>
        <w:numPr>
          <w:ilvl w:val="2"/>
          <w:numId w:val="1"/>
        </w:numPr>
        <w:rPr>
          <w:rFonts w:cs="Arial"/>
        </w:rPr>
      </w:pPr>
      <w:bookmarkStart w:id="7" w:name="_Ref7798315"/>
      <w:r w:rsidRPr="008A2F1D">
        <w:rPr>
          <w:rFonts w:cs="Arial"/>
        </w:rPr>
        <w:t xml:space="preserve">Formuláře životních situací </w:t>
      </w:r>
      <w:bookmarkEnd w:id="7"/>
    </w:p>
    <w:p w14:paraId="11F48D4F" w14:textId="4DE7059A" w:rsidR="005F2C1A" w:rsidRDefault="005F2C1A" w:rsidP="00FE4B8D">
      <w:pPr>
        <w:rPr>
          <w:color w:val="000000"/>
          <w:szCs w:val="20"/>
        </w:rPr>
      </w:pPr>
      <w:r>
        <w:rPr>
          <w:color w:val="000000"/>
          <w:szCs w:val="20"/>
        </w:rPr>
        <w:t>Na webu města je uveřejněn seznam formulářů</w:t>
      </w:r>
    </w:p>
    <w:p w14:paraId="2070E8CE" w14:textId="32CED69D" w:rsidR="00AC722B" w:rsidRPr="004A69A1" w:rsidRDefault="00942577" w:rsidP="00FE4B8D">
      <w:pPr>
        <w:rPr>
          <w:color w:val="000000"/>
          <w:szCs w:val="20"/>
        </w:rPr>
      </w:pPr>
      <w:hyperlink r:id="rId19" w:history="1">
        <w:r w:rsidR="008C5A5B" w:rsidRPr="004A69A1">
          <w:rPr>
            <w:rStyle w:val="Hypertextovodkaz"/>
            <w:rFonts w:cs="Arial"/>
            <w:szCs w:val="20"/>
          </w:rPr>
          <w:t>https://www.ub.cz/pages.aspx?rp=3.1&amp;id=2&amp;browse=0&amp;expandLevel=99&amp;nodesLevel=1&amp;bySubjects=1&amp;expandMenu=30</w:t>
        </w:r>
      </w:hyperlink>
    </w:p>
    <w:p w14:paraId="440C0D91" w14:textId="6569C96F" w:rsidR="005F2C1A" w:rsidRDefault="005F2C1A" w:rsidP="00443962">
      <w:pPr>
        <w:pStyle w:val="normalodsazene"/>
        <w:spacing w:before="120" w:beforeAutospacing="0" w:after="0" w:afterAutospacing="0" w:line="300" w:lineRule="auto"/>
        <w:rPr>
          <w:rFonts w:ascii="Arial" w:hAnsi="Arial" w:cs="Arial"/>
        </w:rPr>
      </w:pPr>
      <w:r>
        <w:rPr>
          <w:rFonts w:ascii="Arial" w:hAnsi="Arial" w:cs="Arial"/>
        </w:rPr>
        <w:t>Tyto formuláře budou zakomponovány do portálu občana.</w:t>
      </w:r>
    </w:p>
    <w:p w14:paraId="5C95444B" w14:textId="22EEEB09" w:rsidR="005F2C1A" w:rsidRPr="005F2C1A" w:rsidRDefault="005F2C1A" w:rsidP="00443962">
      <w:pPr>
        <w:pStyle w:val="normalodsazene"/>
        <w:spacing w:before="120" w:beforeAutospacing="0" w:after="0" w:afterAutospacing="0" w:line="300" w:lineRule="auto"/>
        <w:rPr>
          <w:rFonts w:ascii="Arial" w:hAnsi="Arial" w:cs="Arial"/>
        </w:rPr>
      </w:pPr>
      <w:r>
        <w:rPr>
          <w:rFonts w:ascii="Arial" w:hAnsi="Arial" w:cs="Arial"/>
        </w:rPr>
        <w:t xml:space="preserve">Kromě těchto formulářů dojde k dodání </w:t>
      </w:r>
      <w:r w:rsidR="000E1466">
        <w:rPr>
          <w:rFonts w:ascii="Arial" w:hAnsi="Arial" w:cs="Arial"/>
        </w:rPr>
        <w:t xml:space="preserve">inteligentních elektronických formulářů umožňujících úplné elektronické podání </w:t>
      </w:r>
    </w:p>
    <w:p w14:paraId="269FF0CB" w14:textId="2EC067E1" w:rsidR="00443962" w:rsidRDefault="00443962" w:rsidP="00443962">
      <w:pPr>
        <w:pStyle w:val="normalodsazene"/>
        <w:spacing w:before="120" w:beforeAutospacing="0" w:after="0" w:afterAutospacing="0" w:line="300" w:lineRule="auto"/>
        <w:rPr>
          <w:rFonts w:ascii="Arial" w:hAnsi="Arial" w:cs="Arial"/>
          <w:b/>
        </w:rPr>
      </w:pPr>
      <w:r w:rsidRPr="00B40757">
        <w:rPr>
          <w:rFonts w:ascii="Arial" w:hAnsi="Arial" w:cs="Arial"/>
          <w:b/>
        </w:rPr>
        <w:t>Seznam požadovaných formulářů je uveden v př</w:t>
      </w:r>
      <w:r w:rsidR="00B40757">
        <w:rPr>
          <w:rFonts w:ascii="Arial" w:hAnsi="Arial" w:cs="Arial"/>
          <w:b/>
        </w:rPr>
        <w:t>í</w:t>
      </w:r>
      <w:r w:rsidRPr="00B40757">
        <w:rPr>
          <w:rFonts w:ascii="Arial" w:hAnsi="Arial" w:cs="Arial"/>
          <w:b/>
        </w:rPr>
        <w:t xml:space="preserve">loze  </w:t>
      </w:r>
      <w:r w:rsidR="000E1466" w:rsidRPr="00B40757">
        <w:rPr>
          <w:rFonts w:ascii="Arial" w:hAnsi="Arial" w:cs="Arial"/>
          <w:b/>
        </w:rPr>
        <w:t>P9A - ZD3</w:t>
      </w:r>
      <w:r w:rsidR="009024FB">
        <w:rPr>
          <w:rFonts w:ascii="Arial" w:hAnsi="Arial" w:cs="Arial"/>
          <w:b/>
        </w:rPr>
        <w:t xml:space="preserve"> </w:t>
      </w:r>
      <w:r w:rsidR="000E1466" w:rsidRPr="00B40757">
        <w:rPr>
          <w:rFonts w:ascii="Arial" w:hAnsi="Arial" w:cs="Arial"/>
          <w:b/>
        </w:rPr>
        <w:t>Seznam</w:t>
      </w:r>
      <w:r w:rsidR="009024FB">
        <w:rPr>
          <w:rFonts w:ascii="Arial" w:hAnsi="Arial" w:cs="Arial"/>
          <w:b/>
        </w:rPr>
        <w:t xml:space="preserve"> </w:t>
      </w:r>
      <w:r w:rsidR="000E1466" w:rsidRPr="00B40757">
        <w:rPr>
          <w:rFonts w:ascii="Arial" w:hAnsi="Arial" w:cs="Arial"/>
          <w:b/>
        </w:rPr>
        <w:t>formulářů</w:t>
      </w:r>
      <w:r w:rsidRPr="00B40757">
        <w:rPr>
          <w:rFonts w:ascii="Arial" w:hAnsi="Arial" w:cs="Arial"/>
          <w:b/>
        </w:rPr>
        <w:t xml:space="preserve"> této zadávací dokumentace</w:t>
      </w:r>
      <w:r w:rsidR="001D0E18">
        <w:rPr>
          <w:rFonts w:ascii="Arial" w:hAnsi="Arial" w:cs="Arial"/>
          <w:b/>
        </w:rPr>
        <w:t>.</w:t>
      </w:r>
    </w:p>
    <w:p w14:paraId="7B9A1B84" w14:textId="068F63F1" w:rsidR="009D1DCC" w:rsidRDefault="009D1DCC" w:rsidP="00443962">
      <w:pPr>
        <w:pStyle w:val="normalodsazene"/>
        <w:spacing w:before="120" w:beforeAutospacing="0" w:after="0" w:afterAutospacing="0" w:line="300" w:lineRule="auto"/>
        <w:rPr>
          <w:rFonts w:ascii="Arial" w:hAnsi="Arial" w:cs="Arial"/>
        </w:rPr>
      </w:pPr>
      <w:r>
        <w:rPr>
          <w:rFonts w:ascii="Arial" w:hAnsi="Arial" w:cs="Arial"/>
        </w:rPr>
        <w:t xml:space="preserve">Inteligentní formuláře jsou vyznačeny ve sloupci „D“. U těchto formulářů dojde k převodu na </w:t>
      </w:r>
      <w:r w:rsidRPr="009D1DCC">
        <w:rPr>
          <w:rFonts w:ascii="Arial" w:hAnsi="Arial" w:cs="Arial"/>
        </w:rPr>
        <w:t>inteligentní formulář, publikaci na portál občana</w:t>
      </w:r>
      <w:r>
        <w:rPr>
          <w:rFonts w:ascii="Arial" w:hAnsi="Arial" w:cs="Arial"/>
        </w:rPr>
        <w:t xml:space="preserve"> a zabezpečení funkcionality v souladu s požadavky uvedenými v bodech </w:t>
      </w:r>
      <w:r>
        <w:rPr>
          <w:rFonts w:ascii="Arial" w:hAnsi="Arial" w:cs="Arial"/>
        </w:rPr>
        <w:fldChar w:fldCharType="begin"/>
      </w:r>
      <w:r>
        <w:rPr>
          <w:rFonts w:ascii="Arial" w:hAnsi="Arial" w:cs="Arial"/>
        </w:rPr>
        <w:instrText xml:space="preserve"> REF _Ref11924025 \r \h </w:instrText>
      </w:r>
      <w:r>
        <w:rPr>
          <w:rFonts w:ascii="Arial" w:hAnsi="Arial" w:cs="Arial"/>
        </w:rPr>
      </w:r>
      <w:r>
        <w:rPr>
          <w:rFonts w:ascii="Arial" w:hAnsi="Arial" w:cs="Arial"/>
        </w:rPr>
        <w:fldChar w:fldCharType="separate"/>
      </w:r>
      <w:r>
        <w:rPr>
          <w:rFonts w:ascii="Arial" w:hAnsi="Arial" w:cs="Arial"/>
        </w:rPr>
        <w:t>1.4.2</w:t>
      </w:r>
      <w:r>
        <w:rPr>
          <w:rFonts w:ascii="Arial" w:hAnsi="Arial" w:cs="Arial"/>
        </w:rPr>
        <w:fldChar w:fldCharType="end"/>
      </w:r>
      <w:r>
        <w:rPr>
          <w:rFonts w:ascii="Arial" w:hAnsi="Arial" w:cs="Arial"/>
        </w:rPr>
        <w:t xml:space="preserve"> a </w:t>
      </w:r>
      <w:r>
        <w:rPr>
          <w:rFonts w:ascii="Arial" w:hAnsi="Arial" w:cs="Arial"/>
        </w:rPr>
        <w:fldChar w:fldCharType="begin"/>
      </w:r>
      <w:r>
        <w:rPr>
          <w:rFonts w:ascii="Arial" w:hAnsi="Arial" w:cs="Arial"/>
        </w:rPr>
        <w:instrText xml:space="preserve"> REF _Ref7797883 \r \h </w:instrText>
      </w:r>
      <w:r>
        <w:rPr>
          <w:rFonts w:ascii="Arial" w:hAnsi="Arial" w:cs="Arial"/>
        </w:rPr>
      </w:r>
      <w:r>
        <w:rPr>
          <w:rFonts w:ascii="Arial" w:hAnsi="Arial" w:cs="Arial"/>
        </w:rPr>
        <w:fldChar w:fldCharType="separate"/>
      </w:r>
      <w:r>
        <w:rPr>
          <w:rFonts w:ascii="Arial" w:hAnsi="Arial" w:cs="Arial"/>
        </w:rPr>
        <w:t>1.4.3</w:t>
      </w:r>
      <w:r>
        <w:rPr>
          <w:rFonts w:ascii="Arial" w:hAnsi="Arial" w:cs="Arial"/>
        </w:rPr>
        <w:fldChar w:fldCharType="end"/>
      </w:r>
    </w:p>
    <w:p w14:paraId="4CA345FA" w14:textId="47583730" w:rsidR="001D0E18" w:rsidRPr="009D1DCC" w:rsidRDefault="009D1DCC" w:rsidP="00443962">
      <w:pPr>
        <w:pStyle w:val="normalodsazene"/>
        <w:spacing w:before="120" w:beforeAutospacing="0" w:after="0" w:afterAutospacing="0" w:line="300" w:lineRule="auto"/>
        <w:rPr>
          <w:rFonts w:ascii="Arial" w:hAnsi="Arial" w:cs="Arial"/>
        </w:rPr>
      </w:pPr>
      <w:r>
        <w:rPr>
          <w:rFonts w:ascii="Arial" w:hAnsi="Arial" w:cs="Arial"/>
        </w:rPr>
        <w:t>Ostatní formuláře mají formát PDF/RTF/DOC. Tyto formuláře zůstanou ve stejném formátu, dojde k jejich revizím a publikaci na portál občana do stromu životních situací.</w:t>
      </w:r>
    </w:p>
    <w:p w14:paraId="47FBB911" w14:textId="77777777" w:rsidR="009D1DCC" w:rsidRPr="00B40757" w:rsidRDefault="009D1DCC" w:rsidP="00443962">
      <w:pPr>
        <w:pStyle w:val="normalodsazene"/>
        <w:spacing w:before="120" w:beforeAutospacing="0" w:after="0" w:afterAutospacing="0" w:line="300" w:lineRule="auto"/>
        <w:rPr>
          <w:rFonts w:ascii="Arial" w:hAnsi="Arial" w:cs="Arial"/>
          <w:b/>
        </w:rPr>
      </w:pPr>
    </w:p>
    <w:p w14:paraId="59B81CE2" w14:textId="77777777" w:rsidR="00E42BB6" w:rsidRPr="00251636" w:rsidRDefault="00E42BB6" w:rsidP="00950BCE">
      <w:pPr>
        <w:pStyle w:val="Nadpis3"/>
        <w:numPr>
          <w:ilvl w:val="2"/>
          <w:numId w:val="1"/>
        </w:numPr>
        <w:rPr>
          <w:rFonts w:asciiTheme="majorHAnsi" w:hAnsiTheme="majorHAnsi"/>
        </w:rPr>
      </w:pPr>
      <w:bookmarkStart w:id="8" w:name="_Ref7798064"/>
      <w:r w:rsidRPr="00251636">
        <w:rPr>
          <w:rFonts w:cs="Arial"/>
        </w:rPr>
        <w:t>Zpětná informace o podání</w:t>
      </w:r>
      <w:bookmarkEnd w:id="8"/>
    </w:p>
    <w:p w14:paraId="0738FBFF" w14:textId="1E75062C" w:rsidR="00E42BB6" w:rsidRPr="004A69A1" w:rsidRDefault="00E42BB6" w:rsidP="00FE4B8D">
      <w:r w:rsidRPr="004A69A1">
        <w:t>Data o změně stavů podání budou automaticky paralelně se zpracováním dokumentů poskytována zpět na Portál občana. Občan bude o tomto novém záznamu (změně stavu) informován e-mailem nebo SMS zprávou (dle toho, jakou informační službu, bude mít nastavenu v nastavení Portálu občana). V Portálu občana se následně nastaví, jaké stavy budou viditelné občanům. Tento stav probíhá u každého dokumentu (el. podání) až do stavu vyrozumění.</w:t>
      </w:r>
      <w:r w:rsidR="00BC5049">
        <w:t xml:space="preserve"> Stavy budou minimálně přijato, zpracováv</w:t>
      </w:r>
      <w:r w:rsidR="006E7DE1">
        <w:t>á</w:t>
      </w:r>
      <w:r w:rsidR="00BC5049">
        <w:t xml:space="preserve"> se, čeká se na doplnění a dokončeno. </w:t>
      </w:r>
    </w:p>
    <w:p w14:paraId="30281CB6" w14:textId="77777777" w:rsidR="00E42BB6" w:rsidRPr="004A69A1" w:rsidRDefault="00E42BB6" w:rsidP="00FE4B8D">
      <w:r w:rsidRPr="004A69A1">
        <w:t>Uživatel po přihlášení do Portálu občana uvidí historii podání včetně informací o dokumentech ve stavu „odeslané“, „vyřízené“, „rozpracované“ apod.</w:t>
      </w:r>
    </w:p>
    <w:p w14:paraId="0DE23901" w14:textId="77777777" w:rsidR="00E42BB6" w:rsidRDefault="00E42BB6" w:rsidP="00AC151B">
      <w:pPr>
        <w:rPr>
          <w:rFonts w:cs="Arial"/>
        </w:rPr>
      </w:pPr>
      <w:r w:rsidRPr="004A69A1">
        <w:t>S ohledem na budovaný portál občana ze strany MVČR, kde budou dostupné státní agendy, bude portál občana primárně zaměřen na samosprávné agendy.</w:t>
      </w:r>
      <w:r w:rsidRPr="004A69A1">
        <w:rPr>
          <w:rFonts w:cs="Arial"/>
        </w:rPr>
        <w:t xml:space="preserve"> </w:t>
      </w:r>
    </w:p>
    <w:p w14:paraId="3AB18865" w14:textId="77777777" w:rsidR="00AC722B" w:rsidRPr="00FC6441" w:rsidDel="001D2B2E" w:rsidRDefault="00AC722B" w:rsidP="00950BCE">
      <w:pPr>
        <w:pStyle w:val="Nadpis3"/>
        <w:numPr>
          <w:ilvl w:val="2"/>
          <w:numId w:val="1"/>
        </w:numPr>
        <w:rPr>
          <w:rFonts w:asciiTheme="majorHAnsi" w:hAnsiTheme="majorHAnsi"/>
        </w:rPr>
      </w:pPr>
      <w:bookmarkStart w:id="9" w:name="_Ref7798421"/>
      <w:r w:rsidRPr="00FC6441">
        <w:rPr>
          <w:rFonts w:cs="Arial"/>
        </w:rPr>
        <w:lastRenderedPageBreak/>
        <w:t>P</w:t>
      </w:r>
      <w:r w:rsidRPr="00FC6441" w:rsidDel="001D2B2E">
        <w:rPr>
          <w:rFonts w:cs="Arial"/>
        </w:rPr>
        <w:t>oplat</w:t>
      </w:r>
      <w:r w:rsidR="00D458D6" w:rsidRPr="00FC6441">
        <w:rPr>
          <w:rFonts w:cs="Arial"/>
        </w:rPr>
        <w:t>ková agenda</w:t>
      </w:r>
      <w:bookmarkEnd w:id="9"/>
      <w:r w:rsidR="00D458D6" w:rsidRPr="00FC6441">
        <w:rPr>
          <w:rFonts w:cs="Arial"/>
        </w:rPr>
        <w:t xml:space="preserve"> </w:t>
      </w:r>
    </w:p>
    <w:p w14:paraId="47CA6AE6" w14:textId="77777777" w:rsidR="00D458D6" w:rsidRPr="004A69A1" w:rsidRDefault="00D458D6" w:rsidP="00AC722B">
      <w:pPr>
        <w:pStyle w:val="normalodsazene"/>
        <w:spacing w:before="120" w:beforeAutospacing="0" w:after="0" w:afterAutospacing="0" w:line="300" w:lineRule="auto"/>
        <w:rPr>
          <w:rFonts w:ascii="Arial" w:hAnsi="Arial" w:cs="Arial"/>
          <w:szCs w:val="20"/>
        </w:rPr>
      </w:pPr>
      <w:r w:rsidRPr="004A69A1">
        <w:rPr>
          <w:rFonts w:ascii="Arial" w:hAnsi="Arial" w:cs="Arial"/>
          <w:szCs w:val="20"/>
        </w:rPr>
        <w:t>Zadavatel provozuje poplatkovou agendu v modulu Pohledávky a místní poplatky (POH) IS Helios Fenix.</w:t>
      </w:r>
    </w:p>
    <w:p w14:paraId="3B73DC16" w14:textId="77777777" w:rsidR="00AC722B" w:rsidRPr="004A69A1" w:rsidDel="001D2B2E" w:rsidRDefault="00FC6441" w:rsidP="00AC722B">
      <w:pPr>
        <w:pStyle w:val="normalodsazene"/>
        <w:spacing w:before="120" w:beforeAutospacing="0" w:after="0" w:afterAutospacing="0" w:line="300" w:lineRule="auto"/>
        <w:rPr>
          <w:rFonts w:ascii="Arial" w:hAnsi="Arial" w:cs="Arial"/>
          <w:szCs w:val="20"/>
        </w:rPr>
      </w:pPr>
      <w:r w:rsidRPr="00FC6441">
        <w:rPr>
          <w:rFonts w:ascii="Arial" w:hAnsi="Arial" w:cs="Arial"/>
          <w:b/>
          <w:szCs w:val="20"/>
        </w:rPr>
        <w:t xml:space="preserve">Rozsah </w:t>
      </w:r>
      <w:r w:rsidR="00AC722B" w:rsidRPr="00FC6441" w:rsidDel="001D2B2E">
        <w:rPr>
          <w:rFonts w:ascii="Arial" w:hAnsi="Arial" w:cs="Arial"/>
          <w:b/>
          <w:szCs w:val="20"/>
        </w:rPr>
        <w:t>Integrace s IS HELIOS Fenix</w:t>
      </w:r>
      <w:r w:rsidR="00AC722B" w:rsidRPr="004A69A1" w:rsidDel="001D2B2E">
        <w:rPr>
          <w:rFonts w:ascii="Arial" w:hAnsi="Arial" w:cs="Arial"/>
          <w:szCs w:val="20"/>
        </w:rPr>
        <w:t>:</w:t>
      </w:r>
    </w:p>
    <w:p w14:paraId="66CF0C5C" w14:textId="77777777" w:rsidR="00FE4B8D" w:rsidRDefault="00AC722B" w:rsidP="00FE4B8D">
      <w:r w:rsidRPr="004A69A1" w:rsidDel="001D2B2E">
        <w:t>Je požadována komunikace modul</w:t>
      </w:r>
      <w:r w:rsidR="00443962" w:rsidRPr="004A69A1">
        <w:t>em</w:t>
      </w:r>
      <w:r w:rsidRPr="004A69A1" w:rsidDel="001D2B2E">
        <w:t xml:space="preserve"> </w:t>
      </w:r>
      <w:r w:rsidR="00443962" w:rsidRPr="004A69A1">
        <w:t>Pohledávky (</w:t>
      </w:r>
      <w:r w:rsidR="00D458D6" w:rsidRPr="004A69A1">
        <w:t>POH</w:t>
      </w:r>
      <w:r w:rsidR="00443962" w:rsidRPr="004A69A1">
        <w:t>)</w:t>
      </w:r>
      <w:r w:rsidR="00D458D6" w:rsidRPr="004A69A1">
        <w:t xml:space="preserve"> </w:t>
      </w:r>
      <w:r w:rsidRPr="004A69A1" w:rsidDel="001D2B2E">
        <w:t>IS Helios a webového rozhraní Portálu občana, kdy IS Helios FENIX bude v roli serveru a Portál občana v roli klienta</w:t>
      </w:r>
      <w:r w:rsidR="00D458D6" w:rsidRPr="004A69A1">
        <w:t xml:space="preserve">. </w:t>
      </w:r>
      <w:r w:rsidRPr="004A69A1" w:rsidDel="001D2B2E">
        <w:t xml:space="preserve"> Portál občana vytěžuje data </w:t>
      </w:r>
      <w:r w:rsidR="00D458D6" w:rsidRPr="004A69A1">
        <w:t xml:space="preserve">pomocí </w:t>
      </w:r>
      <w:r w:rsidRPr="004A69A1" w:rsidDel="001D2B2E">
        <w:t>webov</w:t>
      </w:r>
      <w:r w:rsidR="00D458D6" w:rsidRPr="004A69A1">
        <w:t xml:space="preserve">ých služeb </w:t>
      </w:r>
      <w:r w:rsidRPr="004A69A1" w:rsidDel="001D2B2E">
        <w:t xml:space="preserve">z IS Helios FENIX z agendy </w:t>
      </w:r>
      <w:r w:rsidR="00443962" w:rsidRPr="004A69A1">
        <w:t>pohledávek modulu POH</w:t>
      </w:r>
    </w:p>
    <w:p w14:paraId="301A137E" w14:textId="77777777" w:rsidR="00AC722B" w:rsidRPr="004A69A1" w:rsidDel="001D2B2E" w:rsidRDefault="00AC722B" w:rsidP="00FE4B8D">
      <w:r w:rsidRPr="004A69A1" w:rsidDel="001D2B2E">
        <w:t xml:space="preserve">Požadovaná funkcionalita: </w:t>
      </w:r>
    </w:p>
    <w:p w14:paraId="736A9C17" w14:textId="5592B77B" w:rsidR="00AC722B" w:rsidRPr="004A69A1" w:rsidDel="001D2B2E" w:rsidRDefault="00AC722B" w:rsidP="00FE4B8D">
      <w:r w:rsidRPr="004A69A1" w:rsidDel="001D2B2E">
        <w:t xml:space="preserve">Po přihlášení občana do Portálu občana jeho autorizaci </w:t>
      </w:r>
      <w:r w:rsidR="00737EB1">
        <w:t>a ztotožnění v agendě POH,  po</w:t>
      </w:r>
      <w:r w:rsidRPr="004A69A1" w:rsidDel="001D2B2E">
        <w:t>bude občanovi zpřístupněn přehled plateb v členění Poplatky a Platby.</w:t>
      </w:r>
    </w:p>
    <w:p w14:paraId="5BF31DF5" w14:textId="5ED073E6" w:rsidR="00AC722B" w:rsidRPr="004A69A1" w:rsidRDefault="00AC722B" w:rsidP="00FE4B8D">
      <w:r w:rsidRPr="004A69A1" w:rsidDel="001D2B2E">
        <w:t>Přehled poplatků bude zobrazovat všechny očekávané platby (předpisy plateb</w:t>
      </w:r>
      <w:r w:rsidR="004E7B45">
        <w:t xml:space="preserve"> včetně neprovedených plateb po datu splatnosti</w:t>
      </w:r>
      <w:r w:rsidRPr="004A69A1" w:rsidDel="001D2B2E">
        <w:t xml:space="preserve">), které se vztahují k evidovaným místním poplatkům na Portálu občana. </w:t>
      </w:r>
    </w:p>
    <w:p w14:paraId="18D126BC" w14:textId="77777777" w:rsidR="00AC722B" w:rsidRPr="004A69A1" w:rsidDel="001D2B2E" w:rsidRDefault="00AC722B" w:rsidP="00AC722B">
      <w:pPr>
        <w:pStyle w:val="normalodsazene"/>
        <w:spacing w:before="120" w:beforeAutospacing="0" w:after="0" w:afterAutospacing="0" w:line="300" w:lineRule="auto"/>
        <w:rPr>
          <w:rFonts w:ascii="Arial" w:hAnsi="Arial" w:cs="Arial"/>
          <w:i/>
        </w:rPr>
      </w:pPr>
      <w:r w:rsidRPr="004A69A1" w:rsidDel="001D2B2E">
        <w:rPr>
          <w:rFonts w:ascii="Arial" w:hAnsi="Arial" w:cs="Arial"/>
          <w:szCs w:val="20"/>
        </w:rPr>
        <w:t>Předpisy budou členěny na skupiny:</w:t>
      </w:r>
    </w:p>
    <w:p w14:paraId="2AC7AEE6" w14:textId="77777777" w:rsidR="00AC722B" w:rsidRPr="006A5CA5" w:rsidDel="001D2B2E" w:rsidRDefault="00AC722B" w:rsidP="006A5CA5">
      <w:pPr>
        <w:pStyle w:val="Odstavecseseznamem"/>
      </w:pPr>
      <w:r w:rsidRPr="006A5CA5" w:rsidDel="001D2B2E">
        <w:t>Všechny poplatky</w:t>
      </w:r>
    </w:p>
    <w:p w14:paraId="498D74A9" w14:textId="77777777" w:rsidR="00AC722B" w:rsidRPr="006A5CA5" w:rsidDel="001D2B2E" w:rsidRDefault="00AC722B" w:rsidP="006A5CA5">
      <w:pPr>
        <w:pStyle w:val="Odstavecseseznamem"/>
      </w:pPr>
      <w:r w:rsidRPr="006A5CA5" w:rsidDel="001D2B2E">
        <w:t xml:space="preserve">Poplatky za </w:t>
      </w:r>
      <w:r w:rsidR="00166449" w:rsidRPr="006A5CA5">
        <w:t xml:space="preserve">komunální </w:t>
      </w:r>
      <w:r w:rsidRPr="006A5CA5" w:rsidDel="001D2B2E">
        <w:t xml:space="preserve">odpad </w:t>
      </w:r>
    </w:p>
    <w:p w14:paraId="52C15FB2" w14:textId="77777777" w:rsidR="00AC722B" w:rsidRPr="006A5CA5" w:rsidDel="001D2B2E" w:rsidRDefault="00AC722B" w:rsidP="006A5CA5">
      <w:pPr>
        <w:pStyle w:val="Odstavecseseznamem"/>
      </w:pPr>
      <w:r w:rsidRPr="006A5CA5" w:rsidDel="001D2B2E">
        <w:t>Poplatky za psy</w:t>
      </w:r>
    </w:p>
    <w:p w14:paraId="5F810382" w14:textId="77777777" w:rsidR="00AC722B" w:rsidRPr="006A5CA5" w:rsidRDefault="00AC722B" w:rsidP="006A5CA5">
      <w:pPr>
        <w:pStyle w:val="Odstavecseseznamem"/>
      </w:pPr>
      <w:r w:rsidRPr="006A5CA5" w:rsidDel="001D2B2E">
        <w:t>Poplatky za zábory</w:t>
      </w:r>
      <w:r w:rsidR="00D458D6" w:rsidRPr="006A5CA5">
        <w:t xml:space="preserve"> a užívání veřejného prostranství</w:t>
      </w:r>
    </w:p>
    <w:p w14:paraId="737075E1" w14:textId="4FD904E2" w:rsidR="00D249AC" w:rsidRPr="000E1466" w:rsidRDefault="000E1466" w:rsidP="006A5CA5">
      <w:pPr>
        <w:pStyle w:val="Odstavecseseznamem"/>
      </w:pPr>
      <w:r>
        <w:t>O</w:t>
      </w:r>
      <w:r w:rsidRPr="000E1466">
        <w:t>statní</w:t>
      </w:r>
    </w:p>
    <w:p w14:paraId="3C6728E8" w14:textId="1F60E7C2" w:rsidR="00AC722B" w:rsidRPr="004A69A1" w:rsidDel="001D2B2E" w:rsidRDefault="00AC722B" w:rsidP="00FE4B8D">
      <w:r w:rsidRPr="004A69A1" w:rsidDel="001D2B2E">
        <w:t>Každá výše uvedená skupina bude obsahovat seznam očekávaných plateb (předpisů plateb), za uvedený typ poplatku. Pod položkou Všechny poplatky budou sdružené všechny očekávané platby všech zobrazovaných typů poplatků. Každá očekávaná platba bude mít uvedenu informaci o stavu svého uhrazení – uhrazeno/neuhrazeno/částečně uhrazeno</w:t>
      </w:r>
      <w:r w:rsidR="004E7B45">
        <w:t xml:space="preserve"> včetně data splatnosti</w:t>
      </w:r>
      <w:r w:rsidRPr="004A69A1" w:rsidDel="001D2B2E">
        <w:t>. Pokud není očekávaná platba označena stavem uhrazeno, bude možná on-line úhrada prostřednictvím platební brány.</w:t>
      </w:r>
      <w:r w:rsidR="004E7B45">
        <w:t xml:space="preserve"> Součástí nabídku bude možnost reklamace provedení platby, tj. stav, kdy je platba vedena jako neuhrazená, ale občan bude mít možnost doložit, že platbu provedl – například díky chybě ve variabilním symbolu apod.</w:t>
      </w:r>
    </w:p>
    <w:p w14:paraId="5C9922F9" w14:textId="77777777" w:rsidR="00AC722B" w:rsidRPr="004A69A1" w:rsidDel="001D2B2E" w:rsidRDefault="00AC722B" w:rsidP="00AC722B">
      <w:pPr>
        <w:pStyle w:val="normalodsazene"/>
        <w:spacing w:before="120" w:beforeAutospacing="0" w:after="0" w:afterAutospacing="0" w:line="300" w:lineRule="auto"/>
        <w:rPr>
          <w:rFonts w:ascii="Arial" w:hAnsi="Arial" w:cs="Arial"/>
          <w:i/>
        </w:rPr>
      </w:pPr>
      <w:r w:rsidRPr="004A69A1" w:rsidDel="001D2B2E">
        <w:rPr>
          <w:rFonts w:ascii="Arial" w:hAnsi="Arial" w:cs="Arial"/>
        </w:rPr>
        <w:t>Seznam bude obsahovat</w:t>
      </w:r>
      <w:r w:rsidRPr="004A69A1" w:rsidDel="001D2B2E">
        <w:rPr>
          <w:rFonts w:ascii="Arial" w:hAnsi="Arial" w:cs="Arial"/>
          <w:i/>
        </w:rPr>
        <w:t>:</w:t>
      </w:r>
    </w:p>
    <w:p w14:paraId="79DF8A5D" w14:textId="77777777" w:rsidR="00AC722B" w:rsidRPr="006A5CA5" w:rsidDel="001D2B2E" w:rsidRDefault="00AC722B" w:rsidP="006A5CA5">
      <w:pPr>
        <w:pStyle w:val="Odstavecseseznamem"/>
      </w:pPr>
      <w:r w:rsidRPr="006A5CA5" w:rsidDel="001D2B2E">
        <w:t>Typ poplatku – specifikace typu místního poplatku</w:t>
      </w:r>
    </w:p>
    <w:p w14:paraId="0FCBFECF" w14:textId="77777777" w:rsidR="00AC722B" w:rsidRPr="006A5CA5" w:rsidDel="001D2B2E" w:rsidRDefault="00AC722B" w:rsidP="006A5CA5">
      <w:pPr>
        <w:pStyle w:val="Odstavecseseznamem"/>
      </w:pPr>
      <w:r w:rsidRPr="006A5CA5" w:rsidDel="001D2B2E">
        <w:t>Rok – evidenční rok, ke kterému se zobrazená očekávaná platby vztahuje</w:t>
      </w:r>
    </w:p>
    <w:p w14:paraId="1FFB09C4" w14:textId="77777777" w:rsidR="00AC722B" w:rsidRPr="006A5CA5" w:rsidDel="001D2B2E" w:rsidRDefault="00AC722B" w:rsidP="006A5CA5">
      <w:pPr>
        <w:pStyle w:val="Odstavecseseznamem"/>
      </w:pPr>
      <w:r w:rsidRPr="006A5CA5" w:rsidDel="001D2B2E">
        <w:t>Datum splatnosti – datum splatnosti očekávané platby</w:t>
      </w:r>
    </w:p>
    <w:p w14:paraId="7CB27160" w14:textId="77777777" w:rsidR="00AC722B" w:rsidRPr="006A5CA5" w:rsidDel="001D2B2E" w:rsidRDefault="00AC722B" w:rsidP="006A5CA5">
      <w:pPr>
        <w:pStyle w:val="Odstavecseseznamem"/>
      </w:pPr>
      <w:r w:rsidRPr="006A5CA5" w:rsidDel="001D2B2E">
        <w:t xml:space="preserve">Částka – částka předpisu </w:t>
      </w:r>
    </w:p>
    <w:p w14:paraId="64B47386" w14:textId="77777777" w:rsidR="00AC722B" w:rsidRPr="006A5CA5" w:rsidDel="001D2B2E" w:rsidRDefault="00AC722B" w:rsidP="006A5CA5">
      <w:pPr>
        <w:pStyle w:val="Odstavecseseznamem"/>
      </w:pPr>
      <w:r w:rsidRPr="006A5CA5" w:rsidDel="001D2B2E">
        <w:t>Datum úhrady – realizovaný datum úhrady</w:t>
      </w:r>
    </w:p>
    <w:p w14:paraId="79C0BB0F" w14:textId="77777777" w:rsidR="00AC722B" w:rsidRPr="006A5CA5" w:rsidDel="001D2B2E" w:rsidRDefault="00AC722B" w:rsidP="006A5CA5">
      <w:pPr>
        <w:pStyle w:val="Odstavecseseznamem"/>
      </w:pPr>
      <w:r w:rsidRPr="006A5CA5" w:rsidDel="001D2B2E">
        <w:t>Poplatník – jméno plátce, pokud je přihlášený uživatel poplatník spadající do nadefinované skupiny (např. rodinný příslušníci)</w:t>
      </w:r>
    </w:p>
    <w:p w14:paraId="71D5376A" w14:textId="77777777" w:rsidR="00AC722B" w:rsidRPr="006A5CA5" w:rsidDel="001D2B2E" w:rsidRDefault="00AC722B" w:rsidP="006A5CA5">
      <w:pPr>
        <w:pStyle w:val="Odstavecseseznamem"/>
      </w:pPr>
      <w:r w:rsidRPr="006A5CA5" w:rsidDel="001D2B2E">
        <w:t>Stav poplatku – uhrazeno, částečné hrazeno, neuhrazeno</w:t>
      </w:r>
    </w:p>
    <w:p w14:paraId="1BBBDF36" w14:textId="77777777" w:rsidR="00AC722B" w:rsidRDefault="00AC722B" w:rsidP="006A5CA5">
      <w:pPr>
        <w:pStyle w:val="Odstavecseseznamem"/>
      </w:pPr>
      <w:r w:rsidRPr="006A5CA5" w:rsidDel="001D2B2E">
        <w:t>Zbývá uhradit – v případě, že je předpis uhrazen částečně, je zobrazena zbývající částka k úhradě. V ostatních případech se tato informace nezobrazuje</w:t>
      </w:r>
    </w:p>
    <w:p w14:paraId="7FC5FFD7" w14:textId="2DA2F487" w:rsidR="0021560D" w:rsidRDefault="0021560D" w:rsidP="006A5CA5">
      <w:pPr>
        <w:pStyle w:val="Odstavecseseznamem"/>
      </w:pPr>
      <w:r>
        <w:t>Variabilní, specifický a konstantní symbol platby</w:t>
      </w:r>
    </w:p>
    <w:p w14:paraId="69F4CA12" w14:textId="5F8BBC07" w:rsidR="0021560D" w:rsidRPr="006A5CA5" w:rsidRDefault="0021560D" w:rsidP="006A5CA5">
      <w:pPr>
        <w:pStyle w:val="Odstavecseseznamem"/>
      </w:pPr>
      <w:r>
        <w:t>Číslo účtu pro provedení platby</w:t>
      </w:r>
    </w:p>
    <w:p w14:paraId="116EDE48" w14:textId="77777777" w:rsidR="00AC722B" w:rsidRPr="004A69A1" w:rsidDel="00DE71D2" w:rsidRDefault="00AC722B" w:rsidP="00AC722B">
      <w:pPr>
        <w:pStyle w:val="normalodsazene"/>
        <w:spacing w:before="120" w:beforeAutospacing="0" w:after="0" w:afterAutospacing="0" w:line="300" w:lineRule="auto"/>
        <w:rPr>
          <w:rFonts w:ascii="Arial" w:hAnsi="Arial" w:cs="Arial"/>
          <w:szCs w:val="20"/>
        </w:rPr>
      </w:pPr>
      <w:r w:rsidRPr="004A69A1" w:rsidDel="00DE71D2">
        <w:rPr>
          <w:rFonts w:ascii="Arial" w:hAnsi="Arial" w:cs="Arial"/>
          <w:szCs w:val="20"/>
        </w:rPr>
        <w:lastRenderedPageBreak/>
        <w:t>Mimo výše uvedené, bude portálové řešení disponovat pro správce nástrojem pro</w:t>
      </w:r>
      <w:r w:rsidRPr="004A69A1">
        <w:rPr>
          <w:rFonts w:ascii="Arial" w:hAnsi="Arial" w:cs="Arial"/>
          <w:szCs w:val="20"/>
        </w:rPr>
        <w:t xml:space="preserve"> </w:t>
      </w:r>
      <w:r w:rsidRPr="004A69A1" w:rsidDel="00DE71D2">
        <w:rPr>
          <w:rFonts w:ascii="Arial" w:hAnsi="Arial" w:cs="Arial"/>
          <w:szCs w:val="20"/>
        </w:rPr>
        <w:t>Administraci poplatků a plateb:</w:t>
      </w:r>
    </w:p>
    <w:p w14:paraId="65522474" w14:textId="77777777" w:rsidR="00AC722B" w:rsidRPr="00C206D3" w:rsidDel="00DE71D2" w:rsidRDefault="00AC722B" w:rsidP="00470309">
      <w:r w:rsidRPr="00C206D3" w:rsidDel="00DE71D2">
        <w:t xml:space="preserve">Konfigurace: definování četnosti synchronizací mezi agendou Helios FENIX </w:t>
      </w:r>
      <w:r w:rsidRPr="00C206D3">
        <w:t>Pohledávky a místní poplatky</w:t>
      </w:r>
      <w:r w:rsidRPr="00C206D3" w:rsidDel="00DE71D2">
        <w:t xml:space="preserve"> a portálovým řešením. </w:t>
      </w:r>
    </w:p>
    <w:p w14:paraId="1B4D6E1A" w14:textId="77777777" w:rsidR="00AC722B" w:rsidRPr="00C206D3" w:rsidDel="00DE71D2" w:rsidRDefault="00AC722B" w:rsidP="00470309">
      <w:r w:rsidRPr="00C206D3" w:rsidDel="00DE71D2">
        <w:t>Poplatky: umožní nastavovat, jak často synchronizovat předpisy a podle jakých kritérií. Tzn. za jaký typ poplatku, za jaké období, zda synchronizovat pouze neuhrazené předpisy atd.</w:t>
      </w:r>
    </w:p>
    <w:p w14:paraId="0485ADDF" w14:textId="77777777" w:rsidR="00AC722B" w:rsidRPr="00C206D3" w:rsidRDefault="00AC722B" w:rsidP="00C206D3">
      <w:pPr>
        <w:pStyle w:val="Odstavecseseznamem"/>
        <w:ind w:left="567"/>
      </w:pPr>
      <w:r w:rsidRPr="00C206D3" w:rsidDel="00DE71D2">
        <w:t>Platby: umožní nastavit četnost synchronizace plateb a jeho kritériích (např. typ poplatku)</w:t>
      </w:r>
    </w:p>
    <w:p w14:paraId="176BEFFF" w14:textId="77777777" w:rsidR="00AC722B" w:rsidRPr="00FC6441" w:rsidDel="001D2B2E" w:rsidRDefault="00AC722B" w:rsidP="00950BCE">
      <w:pPr>
        <w:pStyle w:val="Nadpis3"/>
        <w:numPr>
          <w:ilvl w:val="2"/>
          <w:numId w:val="1"/>
        </w:numPr>
        <w:rPr>
          <w:rFonts w:asciiTheme="majorHAnsi" w:hAnsiTheme="majorHAnsi"/>
        </w:rPr>
      </w:pPr>
      <w:bookmarkStart w:id="10" w:name="_Ref7798563"/>
      <w:r w:rsidRPr="00FC6441" w:rsidDel="001D2B2E">
        <w:rPr>
          <w:rFonts w:cs="Arial"/>
        </w:rPr>
        <w:t>Platební brán</w:t>
      </w:r>
      <w:r w:rsidRPr="00FC6441" w:rsidDel="001D2B2E">
        <w:rPr>
          <w:rFonts w:cs="Arial"/>
          <w:i/>
        </w:rPr>
        <w:t>a</w:t>
      </w:r>
      <w:r w:rsidRPr="00FC6441">
        <w:rPr>
          <w:rFonts w:cs="Arial"/>
          <w:i/>
        </w:rPr>
        <w:t xml:space="preserve"> – </w:t>
      </w:r>
      <w:r w:rsidRPr="00FC6441">
        <w:rPr>
          <w:rFonts w:cs="Arial"/>
        </w:rPr>
        <w:t>Portál občana bude plnit i funkci samoobslužného platebního terminálu.</w:t>
      </w:r>
      <w:bookmarkEnd w:id="10"/>
    </w:p>
    <w:p w14:paraId="22E2D504" w14:textId="77777777" w:rsidR="00AC722B" w:rsidRPr="004A69A1" w:rsidDel="001D2B2E" w:rsidRDefault="00AC722B" w:rsidP="00AC722B">
      <w:pPr>
        <w:pStyle w:val="normalodsazene"/>
        <w:spacing w:before="120" w:beforeAutospacing="0" w:after="0" w:afterAutospacing="0" w:line="300" w:lineRule="auto"/>
        <w:rPr>
          <w:rFonts w:ascii="Arial" w:hAnsi="Arial" w:cs="Arial"/>
          <w:szCs w:val="20"/>
        </w:rPr>
      </w:pPr>
      <w:r w:rsidRPr="004A69A1" w:rsidDel="001D2B2E">
        <w:rPr>
          <w:rFonts w:ascii="Arial" w:hAnsi="Arial" w:cs="Arial"/>
          <w:szCs w:val="20"/>
        </w:rPr>
        <w:t>Funkce platební brány z pohledu Městského úřadu a Občana:</w:t>
      </w:r>
    </w:p>
    <w:p w14:paraId="7312C9F3" w14:textId="77777777" w:rsidR="00AC722B" w:rsidRPr="00C206D3" w:rsidDel="001D2B2E" w:rsidRDefault="00AC722B" w:rsidP="00C206D3">
      <w:pPr>
        <w:pStyle w:val="Odstavecseseznamem"/>
        <w:ind w:left="567" w:hanging="283"/>
      </w:pPr>
      <w:r w:rsidRPr="00C206D3" w:rsidDel="001D2B2E">
        <w:t>Přijímat platby 3D Secure – karty vydané asociacemi MasterCard, Visa a American Express</w:t>
      </w:r>
    </w:p>
    <w:p w14:paraId="32DA64C4" w14:textId="77777777" w:rsidR="00AC722B" w:rsidRPr="00C206D3" w:rsidDel="001D2B2E" w:rsidRDefault="00AC722B" w:rsidP="00C206D3">
      <w:pPr>
        <w:pStyle w:val="Odstavecseseznamem"/>
        <w:ind w:left="567" w:hanging="283"/>
      </w:pPr>
      <w:r w:rsidRPr="00C206D3" w:rsidDel="001D2B2E">
        <w:t>Přijímat platby SSL – karty vydané asociací Diners Club a opakované platby</w:t>
      </w:r>
    </w:p>
    <w:p w14:paraId="7F5885D8" w14:textId="77777777" w:rsidR="00AC722B" w:rsidRPr="00C206D3" w:rsidDel="001D2B2E" w:rsidRDefault="00AC722B" w:rsidP="00C206D3">
      <w:pPr>
        <w:pStyle w:val="Odstavecseseznamem"/>
        <w:ind w:left="567" w:hanging="283"/>
      </w:pPr>
      <w:r w:rsidRPr="00C206D3" w:rsidDel="001D2B2E">
        <w:t>Přijímat platby s využitím digitální peněženky – MasterPass a MasterCard Mobile</w:t>
      </w:r>
    </w:p>
    <w:p w14:paraId="0213BD16" w14:textId="77777777" w:rsidR="00AC722B" w:rsidRPr="00C206D3" w:rsidDel="001D2B2E" w:rsidRDefault="00AC722B" w:rsidP="00C206D3">
      <w:pPr>
        <w:pStyle w:val="Odstavecseseznamem"/>
        <w:ind w:left="567" w:hanging="283"/>
      </w:pPr>
      <w:r w:rsidRPr="00C206D3" w:rsidDel="001D2B2E">
        <w:t xml:space="preserve">Přijímat platby s využitím platebního tlačítka – PLATBA </w:t>
      </w:r>
    </w:p>
    <w:p w14:paraId="4A49B428" w14:textId="77777777" w:rsidR="00AC722B" w:rsidRPr="00C206D3" w:rsidDel="001D2B2E" w:rsidRDefault="00AC722B" w:rsidP="00C206D3">
      <w:pPr>
        <w:pStyle w:val="Odstavecseseznamem"/>
        <w:ind w:left="567" w:hanging="283"/>
      </w:pPr>
      <w:r w:rsidRPr="00C206D3" w:rsidDel="001D2B2E">
        <w:t>Využívat funkce usnadňující platby – Opakovaná platba, Fastpay, PUSH platba</w:t>
      </w:r>
    </w:p>
    <w:p w14:paraId="08914119" w14:textId="77777777" w:rsidR="00AC722B" w:rsidRPr="00C206D3" w:rsidDel="001D2B2E" w:rsidRDefault="00AC722B" w:rsidP="00C206D3">
      <w:pPr>
        <w:pStyle w:val="Odstavecseseznamem"/>
        <w:ind w:left="567" w:hanging="283"/>
      </w:pPr>
      <w:r w:rsidRPr="00C206D3" w:rsidDel="001D2B2E">
        <w:t>Využívat intuitivní a responsivní design platební stránky</w:t>
      </w:r>
    </w:p>
    <w:p w14:paraId="477B090A" w14:textId="77777777" w:rsidR="00AC722B" w:rsidRPr="00C206D3" w:rsidDel="001D2B2E" w:rsidRDefault="00AC722B" w:rsidP="00C206D3">
      <w:pPr>
        <w:pStyle w:val="Odstavecseseznamem"/>
        <w:ind w:left="567" w:hanging="283"/>
      </w:pPr>
      <w:r w:rsidRPr="00C206D3" w:rsidDel="001D2B2E">
        <w:t>Využívat ve spolupráci s poskytovatelem funkce pro omezení podvodů – Fraud Prevention System</w:t>
      </w:r>
    </w:p>
    <w:p w14:paraId="56169DDF" w14:textId="539D3BE6" w:rsidR="00AC722B" w:rsidRPr="000E1466" w:rsidRDefault="00AC722B" w:rsidP="00C206D3">
      <w:pPr>
        <w:pStyle w:val="Odstavecseseznamem"/>
        <w:ind w:left="567" w:hanging="283"/>
      </w:pPr>
      <w:r w:rsidRPr="000E1466" w:rsidDel="001D2B2E">
        <w:t xml:space="preserve">Využívat rozhraní API HTTP a API WS (Web Services) pro integraci s Portálem Občana </w:t>
      </w:r>
      <w:r w:rsidR="00166449" w:rsidRPr="000E1466">
        <w:t>MVČR</w:t>
      </w:r>
      <w:r w:rsidR="000E1466" w:rsidRPr="000E1466">
        <w:t>, pokud bude k dispozici</w:t>
      </w:r>
    </w:p>
    <w:p w14:paraId="3CB35AAA" w14:textId="77777777" w:rsidR="00AC722B" w:rsidRPr="004A69A1" w:rsidRDefault="00AC722B" w:rsidP="00B00B53">
      <w:pPr>
        <w:pStyle w:val="Nadpis4"/>
      </w:pPr>
      <w:r w:rsidRPr="004A69A1">
        <w:t>Proces platby</w:t>
      </w:r>
    </w:p>
    <w:p w14:paraId="47A9FFC1" w14:textId="77777777" w:rsidR="00AC722B" w:rsidRPr="004A69A1" w:rsidDel="001D2B2E" w:rsidRDefault="00AC722B" w:rsidP="00B00B53">
      <w:pPr>
        <w:spacing w:after="120" w:line="240" w:lineRule="auto"/>
      </w:pPr>
      <w:r w:rsidRPr="004A69A1" w:rsidDel="001D2B2E">
        <w:t>Městský úřad při požadavku na online platbu od občana vytvoří ve svém Portálu občana požadavek na vytvoření platby a zašle jej na rozhraní (API) platební brány. Platební brána po přijetí požadavku na vytvoření platby vytvoří objekt nazývaný ORDER a přesměruje prohlížeč zákazníka na platební stránku pro výběr platební metody.</w:t>
      </w:r>
    </w:p>
    <w:p w14:paraId="3127A388" w14:textId="77777777" w:rsidR="00AC722B" w:rsidRPr="004A69A1" w:rsidDel="001D2B2E" w:rsidRDefault="00AC722B" w:rsidP="00B00B53">
      <w:pPr>
        <w:spacing w:after="120" w:line="240" w:lineRule="auto"/>
      </w:pPr>
      <w:r w:rsidRPr="004A69A1" w:rsidDel="001D2B2E">
        <w:t>Uživatel/občan bude mít možnost volby platební metody</w:t>
      </w:r>
      <w:r w:rsidRPr="004A69A1">
        <w:t>, případně možnost platbu neuskutečnit</w:t>
      </w:r>
      <w:r w:rsidRPr="004A69A1" w:rsidDel="001D2B2E">
        <w:t>.</w:t>
      </w:r>
    </w:p>
    <w:p w14:paraId="58B96FC5" w14:textId="77777777" w:rsidR="00AC722B" w:rsidRDefault="00AC722B" w:rsidP="00B00B53">
      <w:pPr>
        <w:spacing w:after="120" w:line="240" w:lineRule="auto"/>
      </w:pPr>
      <w:r w:rsidRPr="004A69A1" w:rsidDel="001D2B2E">
        <w:t>Platební brána po provedení platby zašle Městskému úřadu výsledek platby.</w:t>
      </w:r>
    </w:p>
    <w:p w14:paraId="6B03A90D" w14:textId="77777777" w:rsidR="004D3E02" w:rsidRPr="004A69A1" w:rsidRDefault="004D3E02" w:rsidP="00B00B53">
      <w:pPr>
        <w:spacing w:after="120" w:line="240" w:lineRule="auto"/>
      </w:pPr>
    </w:p>
    <w:p w14:paraId="5D01D0D3" w14:textId="77777777" w:rsidR="00967ADA" w:rsidRPr="008D6F50" w:rsidRDefault="00AC722B" w:rsidP="00950BCE">
      <w:pPr>
        <w:pStyle w:val="Nadpis4"/>
        <w:numPr>
          <w:ilvl w:val="2"/>
          <w:numId w:val="1"/>
        </w:numPr>
        <w:rPr>
          <w:rFonts w:asciiTheme="majorHAnsi" w:hAnsiTheme="majorHAnsi"/>
        </w:rPr>
      </w:pPr>
      <w:bookmarkStart w:id="11" w:name="_Ref7798472"/>
      <w:r w:rsidRPr="008D6F50">
        <w:t>Přehled plateb</w:t>
      </w:r>
      <w:bookmarkEnd w:id="11"/>
    </w:p>
    <w:p w14:paraId="29B51CF3" w14:textId="77777777" w:rsidR="00AC722B" w:rsidRPr="00B00B53" w:rsidRDefault="00AC722B" w:rsidP="00C206D3">
      <w:r w:rsidRPr="00B00B53">
        <w:t>Ztotožněný uživatel Portálu občana bude po přihlášení mít k dispozici přehled závazků (Poplatky) a pohledávek (Platby)</w:t>
      </w:r>
      <w:r w:rsidR="00C206D3">
        <w:t xml:space="preserve"> </w:t>
      </w:r>
      <w:r w:rsidRPr="00B00B53">
        <w:t xml:space="preserve">Přehledy budou dynamické dle přihlášeného občana a budou poskytovat informace o stavu všech úhrad vůči platebním předpisům. </w:t>
      </w:r>
    </w:p>
    <w:p w14:paraId="24245824" w14:textId="77777777" w:rsidR="00AC722B" w:rsidRPr="00B00B53" w:rsidRDefault="00AC722B" w:rsidP="00C206D3">
      <w:r w:rsidRPr="00B00B53">
        <w:t>Platby budou členěny na skupiny:</w:t>
      </w:r>
    </w:p>
    <w:p w14:paraId="168DAAFF" w14:textId="7895D966" w:rsidR="001454FC" w:rsidRDefault="001454FC" w:rsidP="006A5CA5">
      <w:pPr>
        <w:pStyle w:val="Odstavecseseznamem"/>
      </w:pPr>
      <w:r>
        <w:t>Aktuální platby – platby za poplatky</w:t>
      </w:r>
      <w:r w:rsidR="00737EB1">
        <w:t>,</w:t>
      </w:r>
      <w:r>
        <w:t xml:space="preserve"> které má občan doposud nevyřízené</w:t>
      </w:r>
    </w:p>
    <w:p w14:paraId="215629F5" w14:textId="66BB1B8C" w:rsidR="00AC722B" w:rsidRPr="006A5CA5" w:rsidRDefault="00AC722B" w:rsidP="006A5CA5">
      <w:pPr>
        <w:pStyle w:val="Odstavecseseznamem"/>
      </w:pPr>
      <w:r w:rsidRPr="006A5CA5">
        <w:t>Zrealizované platby -  již zrealizované a zaúčtované platby (</w:t>
      </w:r>
      <w:r w:rsidR="00C024E7">
        <w:t xml:space="preserve">propojení na systém </w:t>
      </w:r>
      <w:r w:rsidRPr="006A5CA5">
        <w:t>Helios Fenix).</w:t>
      </w:r>
    </w:p>
    <w:p w14:paraId="01945D6C" w14:textId="77777777" w:rsidR="00AC722B" w:rsidRPr="006A5CA5" w:rsidRDefault="00AC722B" w:rsidP="006A5CA5">
      <w:pPr>
        <w:pStyle w:val="Odstavecseseznamem"/>
      </w:pPr>
      <w:r w:rsidRPr="006A5CA5">
        <w:t>Platby v realizaci – zrealizovaná on-line platba přes platební bránu, u které ještě nedošlo ke spárování a zaúčtování na straně Helios Fenix..</w:t>
      </w:r>
    </w:p>
    <w:p w14:paraId="33D09B4D" w14:textId="77777777" w:rsidR="00AC722B" w:rsidRPr="004A69A1" w:rsidRDefault="00AC722B" w:rsidP="00B00B53">
      <w:r w:rsidRPr="004A69A1">
        <w:lastRenderedPageBreak/>
        <w:t>Každá výše uvedená skupina bude obsahovat seznam realizovaných úhrad za uvedený typ poplatku.</w:t>
      </w:r>
    </w:p>
    <w:p w14:paraId="64E2B31C" w14:textId="77777777" w:rsidR="00AC722B" w:rsidRPr="004A69A1" w:rsidRDefault="00AC722B" w:rsidP="00B00B53">
      <w:r w:rsidRPr="004A69A1">
        <w:t>Seznam bude obsahovat:</w:t>
      </w:r>
    </w:p>
    <w:p w14:paraId="67FE3237" w14:textId="77777777" w:rsidR="00AC722B" w:rsidRPr="006A5CA5" w:rsidRDefault="00AC722B" w:rsidP="006A5CA5">
      <w:pPr>
        <w:pStyle w:val="Odstavecseseznamem"/>
      </w:pPr>
      <w:r w:rsidRPr="006A5CA5">
        <w:t>Typ poplatku – specifikace typu místního poplatku</w:t>
      </w:r>
    </w:p>
    <w:p w14:paraId="1DD965DD" w14:textId="77777777" w:rsidR="00AC722B" w:rsidRPr="006A5CA5" w:rsidRDefault="00AC722B" w:rsidP="006A5CA5">
      <w:pPr>
        <w:pStyle w:val="Odstavecseseznamem"/>
      </w:pPr>
      <w:r w:rsidRPr="006A5CA5">
        <w:t>Datum splatnosti – datum splatnosti uhrazeného/neuhrazeného předpisu</w:t>
      </w:r>
    </w:p>
    <w:p w14:paraId="382588C2" w14:textId="77777777" w:rsidR="00AC722B" w:rsidRPr="006A5CA5" w:rsidRDefault="00AC722B" w:rsidP="006A5CA5">
      <w:pPr>
        <w:pStyle w:val="Odstavecseseznamem"/>
      </w:pPr>
      <w:r w:rsidRPr="006A5CA5">
        <w:t>Datum úhrady – datum realizace úhrady</w:t>
      </w:r>
    </w:p>
    <w:p w14:paraId="12FC3A2B" w14:textId="77777777" w:rsidR="00AC722B" w:rsidRPr="006A5CA5" w:rsidRDefault="00AC722B" w:rsidP="006A5CA5">
      <w:pPr>
        <w:pStyle w:val="Odstavecseseznamem"/>
      </w:pPr>
      <w:r w:rsidRPr="006A5CA5">
        <w:t>Částka – výše uhrazené částky</w:t>
      </w:r>
    </w:p>
    <w:p w14:paraId="7150463B" w14:textId="77777777" w:rsidR="00AC722B" w:rsidRPr="006A5CA5" w:rsidRDefault="00AC722B" w:rsidP="006A5CA5">
      <w:pPr>
        <w:pStyle w:val="Odstavecseseznamem"/>
      </w:pPr>
      <w:r w:rsidRPr="006A5CA5">
        <w:t>Poplatník – jméno poplatníka pokud je přihlášený uživatel poplatník spadající do nadefinované skupiny (např. rodinný příslušníci)</w:t>
      </w:r>
    </w:p>
    <w:p w14:paraId="2FA331A2" w14:textId="391BC18C" w:rsidR="00967ADA" w:rsidRPr="00AC151B" w:rsidRDefault="00AC722B" w:rsidP="007A36B3">
      <w:pPr>
        <w:pStyle w:val="Odstavecseseznamem"/>
        <w:spacing w:after="0" w:line="300" w:lineRule="auto"/>
        <w:rPr>
          <w:rFonts w:cs="Arial"/>
        </w:rPr>
      </w:pPr>
      <w:r w:rsidRPr="006A5CA5">
        <w:t>Stav platby – v realizaci, realizovaná</w:t>
      </w:r>
      <w:r w:rsidR="00A15FB1">
        <w:t>, nerealizovaná</w:t>
      </w:r>
      <w:r w:rsidRPr="006A5CA5">
        <w:t>.</w:t>
      </w:r>
    </w:p>
    <w:p w14:paraId="22B3D26B" w14:textId="77777777" w:rsidR="00AC722B" w:rsidRPr="007A36B3" w:rsidRDefault="00AC722B" w:rsidP="00950BCE">
      <w:pPr>
        <w:pStyle w:val="Nadpis4"/>
        <w:numPr>
          <w:ilvl w:val="2"/>
          <w:numId w:val="1"/>
        </w:numPr>
        <w:rPr>
          <w:szCs w:val="20"/>
        </w:rPr>
      </w:pPr>
      <w:r w:rsidRPr="007A36B3">
        <w:t>Elektronická</w:t>
      </w:r>
      <w:r w:rsidRPr="007A36B3">
        <w:rPr>
          <w:szCs w:val="20"/>
        </w:rPr>
        <w:t xml:space="preserve"> podatelna</w:t>
      </w:r>
    </w:p>
    <w:p w14:paraId="679C200C" w14:textId="77777777" w:rsidR="00AC722B" w:rsidRPr="004A69A1" w:rsidRDefault="00AC722B" w:rsidP="00B00B53">
      <w:r w:rsidRPr="004A69A1">
        <w:t xml:space="preserve">Elektronickou podatelnou se </w:t>
      </w:r>
      <w:r w:rsidR="0000536B">
        <w:t xml:space="preserve">rozumí </w:t>
      </w:r>
      <w:r w:rsidRPr="004A69A1">
        <w:t>zobrazení textu o elektronické komunikaci Městského úřadu s Občanem. V tomto textu budou uvedeny všechny potřebné odkazy pro elektronickou komunikaci (vytvoření účtu elektronické identity, popis, jak správně komunikovat, nápověda k Portálu Občana, Právní ujednání). Přesun stávající e-podatelny z webu do Portálu Občana.</w:t>
      </w:r>
    </w:p>
    <w:p w14:paraId="6B8649A5" w14:textId="77777777" w:rsidR="00967ADA" w:rsidRPr="009D5AE9" w:rsidRDefault="00AC722B" w:rsidP="00950BCE">
      <w:pPr>
        <w:pStyle w:val="Nadpis4"/>
        <w:numPr>
          <w:ilvl w:val="2"/>
          <w:numId w:val="1"/>
        </w:numPr>
      </w:pPr>
      <w:bookmarkStart w:id="12" w:name="_Ref7807907"/>
      <w:r w:rsidRPr="009D5AE9">
        <w:t>Objednání na úřad</w:t>
      </w:r>
      <w:bookmarkEnd w:id="12"/>
    </w:p>
    <w:p w14:paraId="19C41E41" w14:textId="77777777" w:rsidR="00E83632" w:rsidRPr="00F04A9A" w:rsidRDefault="00E83632" w:rsidP="00B00B53">
      <w:r w:rsidRPr="00F04A9A">
        <w:t xml:space="preserve">Propojení se stávajícím  přepážkovým vyvolávacím systémem Q-Tronik. Stávající systém umožňuje objednávání občanů na jednotlivá přepážková pracoviště včetně emailové notifikace. Apliace je samostatná a je k dispozici na </w:t>
      </w:r>
      <w:hyperlink r:id="rId20" w:history="1">
        <w:r w:rsidRPr="00F04A9A">
          <w:rPr>
            <w:rStyle w:val="Hypertextovodkaz"/>
            <w:rFonts w:cs="Arial"/>
          </w:rPr>
          <w:t>https://registrace.ub.cz/</w:t>
        </w:r>
      </w:hyperlink>
    </w:p>
    <w:p w14:paraId="13C958E4" w14:textId="594EE7AB" w:rsidR="00AC722B" w:rsidRDefault="00E83632" w:rsidP="00B00B53">
      <w:pPr>
        <w:rPr>
          <w:szCs w:val="20"/>
        </w:rPr>
      </w:pPr>
      <w:r w:rsidRPr="00F04A9A">
        <w:t>Vzájemná Integrace bude formou vloženého rámce</w:t>
      </w:r>
      <w:r w:rsidR="009D5AE9">
        <w:t>. Bude k dispozici pro všechny uživatele portálu.</w:t>
      </w:r>
    </w:p>
    <w:p w14:paraId="2E63DBED" w14:textId="77777777" w:rsidR="00E83632" w:rsidRPr="009D5AE9" w:rsidRDefault="00E83632" w:rsidP="00950BCE">
      <w:pPr>
        <w:pStyle w:val="Nadpis4"/>
        <w:numPr>
          <w:ilvl w:val="2"/>
          <w:numId w:val="1"/>
        </w:numPr>
        <w:rPr>
          <w:szCs w:val="20"/>
        </w:rPr>
      </w:pPr>
      <w:bookmarkStart w:id="13" w:name="_Ref7808370"/>
      <w:r w:rsidRPr="009D5AE9">
        <w:t>Rezervace času úředníka</w:t>
      </w:r>
      <w:bookmarkEnd w:id="13"/>
    </w:p>
    <w:p w14:paraId="47F8D64F" w14:textId="6C65C578" w:rsidR="00E83632" w:rsidRPr="00F04A9A" w:rsidRDefault="00E83632" w:rsidP="00B00B53">
      <w:r w:rsidRPr="00F04A9A">
        <w:t xml:space="preserve">Ztotožněný uživatel si bude moct rezervovat čas úředníka, který mu následně rezervaci potvrdí, nebo zamítne. Čas pro objednání bude reflektovat pracovní dobu, i jiné okolnosti (nemoc, nedostupnost) apod. Úředník si tyto parametry může nastavit v jednoduché aplikaci a do jeho kalendáře v outlooku </w:t>
      </w:r>
      <w:r w:rsidR="00C601AC" w:rsidRPr="00F04A9A">
        <w:t>při</w:t>
      </w:r>
      <w:r w:rsidR="00C601AC">
        <w:t>j</w:t>
      </w:r>
      <w:r w:rsidR="00C601AC" w:rsidRPr="00F04A9A">
        <w:t>de</w:t>
      </w:r>
      <w:r w:rsidRPr="00F04A9A">
        <w:t xml:space="preserve"> pozvánka ve formě kalendáře.</w:t>
      </w:r>
      <w:r w:rsidR="00E42EF4" w:rsidRPr="00F04A9A">
        <w:t xml:space="preserve"> Struktura zaměstnanců se bude načítat z Active directory</w:t>
      </w:r>
      <w:r w:rsidR="00C601AC">
        <w:t xml:space="preserve">. </w:t>
      </w:r>
    </w:p>
    <w:p w14:paraId="30426BEB" w14:textId="77777777" w:rsidR="00E42EF4" w:rsidRPr="00F04A9A" w:rsidRDefault="00E42EF4" w:rsidP="00E83632">
      <w:pPr>
        <w:pStyle w:val="normalodsazene"/>
        <w:spacing w:before="120" w:beforeAutospacing="0" w:after="0" w:afterAutospacing="0" w:line="300" w:lineRule="auto"/>
        <w:rPr>
          <w:rFonts w:ascii="Arial" w:hAnsi="Arial" w:cs="Arial"/>
        </w:rPr>
      </w:pPr>
      <w:r w:rsidRPr="00F04A9A">
        <w:rPr>
          <w:rFonts w:ascii="Arial" w:hAnsi="Arial" w:cs="Arial"/>
        </w:rPr>
        <w:t>Základní požadavky</w:t>
      </w:r>
    </w:p>
    <w:p w14:paraId="7F32DA54" w14:textId="77777777" w:rsidR="00B16C1F" w:rsidRPr="00F04A9A" w:rsidRDefault="00B16C1F" w:rsidP="00B00B53">
      <w:pPr>
        <w:pStyle w:val="Odstavecseseznamem"/>
      </w:pPr>
      <w:r w:rsidRPr="00F04A9A">
        <w:t>Prezentace formou kalendáře úředníka</w:t>
      </w:r>
      <w:r w:rsidR="00CB2A4A" w:rsidRPr="00F04A9A">
        <w:t xml:space="preserve"> s vyznačením pracovní doby, svátků, obsazenosti atd.</w:t>
      </w:r>
    </w:p>
    <w:p w14:paraId="5CEEBF0D" w14:textId="77777777" w:rsidR="00B16C1F" w:rsidRPr="00F04A9A" w:rsidRDefault="00B16C1F" w:rsidP="00B00B53">
      <w:pPr>
        <w:pStyle w:val="Odstavecseseznamem"/>
      </w:pPr>
      <w:r w:rsidRPr="00F04A9A">
        <w:t>Možnost objednaní na 3 měsíce dopředu</w:t>
      </w:r>
    </w:p>
    <w:p w14:paraId="4E243D59" w14:textId="77777777" w:rsidR="00E42EF4" w:rsidRPr="00F04A9A" w:rsidRDefault="00E42EF4" w:rsidP="00B00B53">
      <w:pPr>
        <w:pStyle w:val="Odstavecseseznamem"/>
      </w:pPr>
      <w:r w:rsidRPr="00F04A9A">
        <w:t xml:space="preserve">Rezervace </w:t>
      </w:r>
      <w:r w:rsidR="00B16C1F" w:rsidRPr="00F04A9A">
        <w:t>času od – do</w:t>
      </w:r>
    </w:p>
    <w:p w14:paraId="5F526130" w14:textId="77777777" w:rsidR="00B16C1F" w:rsidRPr="00F04A9A" w:rsidRDefault="00B16C1F" w:rsidP="00B00B53">
      <w:pPr>
        <w:pStyle w:val="Odstavecseseznamem"/>
      </w:pPr>
      <w:r w:rsidRPr="00F04A9A">
        <w:t xml:space="preserve">Emailová notifikace zaměstnance při rezervaci </w:t>
      </w:r>
    </w:p>
    <w:p w14:paraId="766750D1" w14:textId="77777777" w:rsidR="00B16C1F" w:rsidRPr="00F04A9A" w:rsidRDefault="00B16C1F" w:rsidP="00B00B53">
      <w:pPr>
        <w:pStyle w:val="Odstavecseseznamem"/>
      </w:pPr>
      <w:r w:rsidRPr="00F04A9A">
        <w:t>Workflow potvrzení rezervace zaměstnancem</w:t>
      </w:r>
    </w:p>
    <w:p w14:paraId="74944EB8" w14:textId="77777777" w:rsidR="00B16C1F" w:rsidRPr="00F04A9A" w:rsidRDefault="00B16C1F" w:rsidP="00B00B53">
      <w:pPr>
        <w:pStyle w:val="Odstavecseseznamem"/>
      </w:pPr>
      <w:r w:rsidRPr="00F04A9A">
        <w:t>Notifikace občana formou emailu nebo SMS</w:t>
      </w:r>
    </w:p>
    <w:p w14:paraId="789CDF27" w14:textId="0DCDC51A" w:rsidR="00B16C1F" w:rsidRPr="00F04A9A" w:rsidRDefault="00CB2A4A" w:rsidP="00B00B53">
      <w:pPr>
        <w:pStyle w:val="Odstavecseseznamem"/>
      </w:pPr>
      <w:r w:rsidRPr="00F04A9A">
        <w:t>Automatické potvrzení do emailu úředníka ve formátu ics</w:t>
      </w:r>
      <w:r w:rsidR="00353172">
        <w:t xml:space="preserve"> (kalendář)</w:t>
      </w:r>
      <w:r w:rsidRPr="00F04A9A">
        <w:t xml:space="preserve"> s uvedením všech parametrů události</w:t>
      </w:r>
    </w:p>
    <w:p w14:paraId="3529D42E" w14:textId="48FD0C6E" w:rsidR="00E83632" w:rsidRDefault="00A15FB1" w:rsidP="00AC722B">
      <w:pPr>
        <w:rPr>
          <w:rFonts w:cs="Arial"/>
          <w:szCs w:val="20"/>
        </w:rPr>
      </w:pPr>
      <w:r>
        <w:rPr>
          <w:rFonts w:cs="Arial"/>
          <w:szCs w:val="20"/>
        </w:rPr>
        <w:t>Rezervační systém bude nedílnou součástí portálu občana.</w:t>
      </w:r>
    </w:p>
    <w:p w14:paraId="20BDA9AD" w14:textId="77777777" w:rsidR="00AC722B" w:rsidRPr="00E42EF4" w:rsidRDefault="00AC722B" w:rsidP="00950BCE">
      <w:pPr>
        <w:pStyle w:val="Nadpis4"/>
        <w:numPr>
          <w:ilvl w:val="2"/>
          <w:numId w:val="1"/>
        </w:numPr>
        <w:rPr>
          <w:szCs w:val="20"/>
        </w:rPr>
      </w:pPr>
      <w:r w:rsidRPr="00E42EF4">
        <w:lastRenderedPageBreak/>
        <w:t>Zasílání novinek</w:t>
      </w:r>
    </w:p>
    <w:p w14:paraId="272317D5" w14:textId="77777777" w:rsidR="00AC722B" w:rsidRDefault="00AC722B" w:rsidP="00B00B53">
      <w:r w:rsidRPr="004A69A1">
        <w:t>Občan se může registrovat pro odběr informací z webu města. Možnost stanovení si rozsahu zasílaných informací. Informace budou zasílány automaticky ve stanoveném intervalu, nebo ad hoc (např. Krizové zpravodajství).</w:t>
      </w:r>
    </w:p>
    <w:p w14:paraId="78EE5888" w14:textId="1EE1D094" w:rsidR="00617E60" w:rsidRPr="004A69A1" w:rsidRDefault="00617E60" w:rsidP="00B00B53">
      <w:r>
        <w:t>Obsah zpráv bude připravován Zadavatelem</w:t>
      </w:r>
      <w:r w:rsidR="008559EA">
        <w:t>.</w:t>
      </w:r>
    </w:p>
    <w:p w14:paraId="085612E2" w14:textId="77777777" w:rsidR="00AC722B" w:rsidRPr="00334D62" w:rsidRDefault="00AC722B" w:rsidP="00950BCE">
      <w:pPr>
        <w:pStyle w:val="Nadpis3"/>
        <w:numPr>
          <w:ilvl w:val="1"/>
          <w:numId w:val="1"/>
        </w:numPr>
      </w:pPr>
      <w:bookmarkStart w:id="14" w:name="_Ref7817535"/>
      <w:r w:rsidRPr="00334D62">
        <w:rPr>
          <w:rFonts w:cs="Arial"/>
        </w:rPr>
        <w:t>Požadavky na integraci se stávajícími AIS městského úřadu</w:t>
      </w:r>
      <w:bookmarkEnd w:id="14"/>
    </w:p>
    <w:p w14:paraId="691F2D09" w14:textId="77777777" w:rsidR="00AC722B" w:rsidRPr="004A69A1" w:rsidRDefault="00AC722B" w:rsidP="00B00B53">
      <w:r w:rsidRPr="004A69A1">
        <w:t>Požadavky na rozsah dat přenášených z integrovaných systému vyplývají z výše uvedených požadavků na vlastnosti a funkce Portálu občana. Způsob integrace a rozsah vychází z</w:t>
      </w:r>
      <w:r w:rsidR="00B42D27">
        <w:t> </w:t>
      </w:r>
      <w:r w:rsidRPr="004A69A1">
        <w:t>po</w:t>
      </w:r>
      <w:r w:rsidR="00B42D27">
        <w:t xml:space="preserve">žadované </w:t>
      </w:r>
      <w:r w:rsidRPr="004A69A1">
        <w:t>funkcionality</w:t>
      </w:r>
      <w:r w:rsidR="00721E5A" w:rsidRPr="004A69A1">
        <w:t>.</w:t>
      </w:r>
      <w:r w:rsidR="00B42D27">
        <w:t xml:space="preserve"> </w:t>
      </w:r>
    </w:p>
    <w:p w14:paraId="6C0F904D" w14:textId="77777777" w:rsidR="00AC722B" w:rsidRPr="00A94DA9" w:rsidRDefault="00AC722B" w:rsidP="00B00B53">
      <w:r w:rsidRPr="00A94DA9">
        <w:t>Zadavatel požaduje integraci s níže uvedenými AIS:</w:t>
      </w:r>
    </w:p>
    <w:p w14:paraId="2C1FD89A" w14:textId="77777777" w:rsidR="00AC722B" w:rsidRPr="0088508F" w:rsidRDefault="00AC722B" w:rsidP="00950BCE">
      <w:pPr>
        <w:pStyle w:val="Nadpis4"/>
        <w:numPr>
          <w:ilvl w:val="2"/>
          <w:numId w:val="1"/>
        </w:numPr>
        <w:rPr>
          <w:szCs w:val="20"/>
        </w:rPr>
      </w:pPr>
      <w:r w:rsidRPr="0088508F">
        <w:t>Spisová služba EZOP</w:t>
      </w:r>
    </w:p>
    <w:p w14:paraId="5CC564E2" w14:textId="77777777" w:rsidR="00AC722B" w:rsidRDefault="00AC722B" w:rsidP="00AC722B">
      <w:pPr>
        <w:ind w:left="426"/>
        <w:rPr>
          <w:rStyle w:val="Hypertextovodkaz"/>
          <w:rFonts w:cs="Arial"/>
          <w:szCs w:val="20"/>
        </w:rPr>
      </w:pPr>
      <w:r w:rsidRPr="004A69A1">
        <w:rPr>
          <w:rFonts w:cs="Arial"/>
          <w:szCs w:val="20"/>
        </w:rPr>
        <w:t xml:space="preserve">Kontakt na dodavatele: SoftHouse, s r.o., Na Radosti 4, 312 13 Plzeň, IČ 26379945, </w:t>
      </w:r>
      <w:hyperlink r:id="rId21" w:history="1">
        <w:r w:rsidRPr="004A69A1">
          <w:rPr>
            <w:rStyle w:val="Hypertextovodkaz"/>
            <w:rFonts w:cs="Arial"/>
            <w:szCs w:val="20"/>
          </w:rPr>
          <w:t>http://www.softhouse.cz</w:t>
        </w:r>
      </w:hyperlink>
    </w:p>
    <w:p w14:paraId="0F83C909" w14:textId="32E4BA87" w:rsidR="00DA7F4B" w:rsidRDefault="00DA7F4B" w:rsidP="00AC722B">
      <w:pPr>
        <w:ind w:left="426"/>
      </w:pPr>
      <w:r>
        <w:t xml:space="preserve">Popis rozhraní: </w:t>
      </w:r>
      <w:r w:rsidRPr="00DA7F4B">
        <w:t>P12 - Popis Webových služeb EZOP.pdf</w:t>
      </w:r>
    </w:p>
    <w:p w14:paraId="7A405869" w14:textId="2419DCCE" w:rsidR="003B676E" w:rsidRPr="004A69A1" w:rsidRDefault="00787BEE" w:rsidP="00787BEE">
      <w:pPr>
        <w:ind w:left="426"/>
        <w:rPr>
          <w:rFonts w:cs="Arial"/>
          <w:szCs w:val="20"/>
        </w:rPr>
      </w:pPr>
      <w:r>
        <w:t>V případě, že funkcionalita rozhraní není dostatečná pro propojení s portálem občana, si uchazeč zajistí jeho rozšíření a nabídková cena bude toto rozšíření obsahovat.</w:t>
      </w:r>
    </w:p>
    <w:p w14:paraId="1BBC233F" w14:textId="77777777" w:rsidR="00AC722B" w:rsidRPr="0088508F" w:rsidRDefault="00AC722B" w:rsidP="00950BCE">
      <w:pPr>
        <w:pStyle w:val="Nadpis4"/>
        <w:numPr>
          <w:ilvl w:val="2"/>
          <w:numId w:val="1"/>
        </w:numPr>
      </w:pPr>
      <w:r w:rsidRPr="0088508F">
        <w:t>Agendový informační systém Helios Fenix</w:t>
      </w:r>
    </w:p>
    <w:p w14:paraId="1BA0E601" w14:textId="666A09C3" w:rsidR="00AC722B" w:rsidRPr="004A69A1" w:rsidRDefault="00AC722B" w:rsidP="00AC722B">
      <w:pPr>
        <w:spacing w:before="80"/>
        <w:ind w:left="426"/>
        <w:rPr>
          <w:rFonts w:cs="Arial"/>
          <w:szCs w:val="20"/>
        </w:rPr>
      </w:pPr>
      <w:r w:rsidRPr="004A69A1">
        <w:rPr>
          <w:rFonts w:cs="Arial"/>
          <w:szCs w:val="20"/>
        </w:rPr>
        <w:t>Zadavatel požaduje napojení Portálu občana na moduly informačního systému Helios Fenix.</w:t>
      </w:r>
    </w:p>
    <w:p w14:paraId="06A47E19" w14:textId="77777777" w:rsidR="00AC722B" w:rsidRDefault="00AC722B" w:rsidP="00AC722B">
      <w:pPr>
        <w:ind w:left="426"/>
        <w:rPr>
          <w:rFonts w:cs="Arial"/>
          <w:szCs w:val="20"/>
        </w:rPr>
      </w:pPr>
      <w:r w:rsidRPr="004A69A1">
        <w:rPr>
          <w:rFonts w:cs="Arial"/>
          <w:szCs w:val="20"/>
        </w:rPr>
        <w:t xml:space="preserve">Kontakt na dodavatele: Asseco Soluitions a.s., Zelený pruh 1560/99, 140 02 Praha 4, IČ: </w:t>
      </w:r>
      <w:r w:rsidRPr="004A69A1">
        <w:rPr>
          <w:rFonts w:cs="Arial"/>
          <w:color w:val="8F8F8F"/>
          <w:szCs w:val="20"/>
        </w:rPr>
        <w:t>64949541</w:t>
      </w:r>
      <w:r w:rsidRPr="004A69A1">
        <w:rPr>
          <w:rFonts w:cs="Arial"/>
          <w:szCs w:val="20"/>
        </w:rPr>
        <w:t xml:space="preserve">, </w:t>
      </w:r>
      <w:hyperlink r:id="rId22" w:history="1">
        <w:r w:rsidRPr="004A69A1">
          <w:rPr>
            <w:rStyle w:val="Hypertextovodkaz"/>
            <w:rFonts w:cs="Arial"/>
            <w:szCs w:val="20"/>
          </w:rPr>
          <w:t>http://www.assecosolutions.com</w:t>
        </w:r>
      </w:hyperlink>
      <w:r w:rsidRPr="004A69A1">
        <w:rPr>
          <w:rFonts w:cs="Arial"/>
          <w:szCs w:val="20"/>
        </w:rPr>
        <w:t>.</w:t>
      </w:r>
    </w:p>
    <w:p w14:paraId="028F45F9" w14:textId="77777777" w:rsidR="00DA7F4B" w:rsidRDefault="00DA7F4B" w:rsidP="00AC722B">
      <w:pPr>
        <w:ind w:left="426"/>
      </w:pPr>
      <w:r>
        <w:rPr>
          <w:rFonts w:cs="Arial"/>
          <w:szCs w:val="20"/>
        </w:rPr>
        <w:t>Popis rozhraní na modul pohledávky:</w:t>
      </w:r>
      <w:r w:rsidRPr="00DA7F4B">
        <w:t xml:space="preserve"> </w:t>
      </w:r>
    </w:p>
    <w:p w14:paraId="0BD48937" w14:textId="4D7C0B0B" w:rsidR="00DA7F4B" w:rsidRDefault="00DA7F4B" w:rsidP="00DA7F4B">
      <w:pPr>
        <w:pStyle w:val="Bezmezer"/>
      </w:pPr>
      <w:r w:rsidRPr="00DA7F4B">
        <w:t>P13 - Popis webových služeb Fenix POH.pdf</w:t>
      </w:r>
    </w:p>
    <w:p w14:paraId="2AC07792" w14:textId="1FEF7E8C" w:rsidR="00DA7F4B" w:rsidRDefault="00DA7F4B" w:rsidP="00DA7F4B">
      <w:pPr>
        <w:pStyle w:val="Bezmezer"/>
      </w:pPr>
      <w:r w:rsidRPr="00DA7F4B">
        <w:t>P14 - Popis rozhraní Fenix Service.pdf</w:t>
      </w:r>
    </w:p>
    <w:p w14:paraId="4DC1A8C0" w14:textId="1FE39310" w:rsidR="00E9295A" w:rsidRPr="004A69A1" w:rsidRDefault="00795546" w:rsidP="00795546">
      <w:pPr>
        <w:ind w:left="426"/>
      </w:pPr>
      <w:r>
        <w:t xml:space="preserve">Agendový systém bude rozšířen o funkcionalitu umožňující vzájemné ztotožnění občana s identitou v IS Helios Fenix. </w:t>
      </w:r>
      <w:r w:rsidR="00E9295A">
        <w:t xml:space="preserve">Identita ztotožněného občana se přenáší do agendy pohledávek. Ztotožnění proběhne na základě obecných pravidel (minimálně </w:t>
      </w:r>
      <w:r>
        <w:t>j</w:t>
      </w:r>
      <w:r w:rsidR="00E9295A">
        <w:t xml:space="preserve">méno, příjmení, datum narození, bydliště) nebo jiným způsobem zaručujícím identitu občana. Identita je uchovávána a umožní další automatizované zpracování dat na portálu </w:t>
      </w:r>
      <w:r>
        <w:t>a IS Helios Fenix</w:t>
      </w:r>
      <w:r w:rsidR="00E9295A">
        <w:t>.</w:t>
      </w:r>
    </w:p>
    <w:p w14:paraId="6F862E5D" w14:textId="77777777" w:rsidR="00AC722B" w:rsidRPr="0088508F" w:rsidRDefault="00AC722B" w:rsidP="00950BCE">
      <w:pPr>
        <w:pStyle w:val="Nadpis4"/>
        <w:numPr>
          <w:ilvl w:val="2"/>
          <w:numId w:val="1"/>
        </w:numPr>
      </w:pPr>
      <w:r w:rsidRPr="0088508F">
        <w:t>Rezervační a vyvolávací systém</w:t>
      </w:r>
    </w:p>
    <w:p w14:paraId="09ADA937" w14:textId="77777777" w:rsidR="00AC722B" w:rsidRPr="004A69A1" w:rsidRDefault="00AC722B" w:rsidP="00AC722B">
      <w:pPr>
        <w:spacing w:before="80"/>
        <w:ind w:left="426"/>
        <w:rPr>
          <w:rFonts w:cs="Arial"/>
          <w:szCs w:val="20"/>
        </w:rPr>
      </w:pPr>
      <w:r w:rsidRPr="004A69A1">
        <w:rPr>
          <w:rFonts w:cs="Arial"/>
          <w:szCs w:val="20"/>
        </w:rPr>
        <w:t xml:space="preserve">Zadavatel požaduje napojení portálu občana na Rezervační a vyvolávací systém. </w:t>
      </w:r>
    </w:p>
    <w:p w14:paraId="6641472B" w14:textId="77777777" w:rsidR="00AC722B" w:rsidRDefault="00AC722B" w:rsidP="00AC722B">
      <w:pPr>
        <w:ind w:left="360"/>
      </w:pPr>
      <w:r w:rsidRPr="004A69A1">
        <w:rPr>
          <w:rFonts w:cs="Arial"/>
          <w:szCs w:val="20"/>
        </w:rPr>
        <w:t xml:space="preserve">Kontakt na dodavatele: </w:t>
      </w:r>
      <w:bookmarkStart w:id="15" w:name="_Hlk513729423"/>
      <w:r w:rsidRPr="004A69A1">
        <w:rPr>
          <w:rFonts w:cs="Arial"/>
          <w:szCs w:val="20"/>
        </w:rPr>
        <w:t>TETRONIK – výrobní družstvo Terezín, družstvo, Náměstí ČSA 181, 411 55 Terezín, IČ 0</w:t>
      </w:r>
      <w:r w:rsidRPr="004A69A1">
        <w:rPr>
          <w:rFonts w:cs="Arial"/>
          <w:color w:val="666666"/>
          <w:szCs w:val="20"/>
        </w:rPr>
        <w:t>0483389</w:t>
      </w:r>
      <w:r w:rsidRPr="004A69A1">
        <w:rPr>
          <w:rFonts w:cs="Arial"/>
          <w:color w:val="333333"/>
          <w:szCs w:val="20"/>
        </w:rPr>
        <w:t xml:space="preserve">. </w:t>
      </w:r>
      <w:hyperlink r:id="rId23" w:history="1">
        <w:r w:rsidRPr="004A69A1">
          <w:rPr>
            <w:rStyle w:val="Hypertextovodkaz"/>
            <w:rFonts w:cs="Arial"/>
            <w:szCs w:val="20"/>
          </w:rPr>
          <w:t>http://www.teronik.cz</w:t>
        </w:r>
      </w:hyperlink>
      <w:r w:rsidRPr="004A69A1">
        <w:t>.</w:t>
      </w:r>
      <w:bookmarkEnd w:id="15"/>
    </w:p>
    <w:p w14:paraId="0ADF956D" w14:textId="3F7F4748" w:rsidR="00B40757" w:rsidRPr="004A69A1" w:rsidRDefault="00B40757" w:rsidP="00AC722B">
      <w:pPr>
        <w:ind w:left="360"/>
      </w:pPr>
      <w:r>
        <w:t>Propojení bude formou vloženého rámce.</w:t>
      </w:r>
    </w:p>
    <w:p w14:paraId="7154328E" w14:textId="77777777" w:rsidR="00AC722B" w:rsidRPr="0088508F" w:rsidRDefault="00AC722B" w:rsidP="00950BCE">
      <w:pPr>
        <w:pStyle w:val="Nadpis4"/>
        <w:numPr>
          <w:ilvl w:val="2"/>
          <w:numId w:val="1"/>
        </w:numPr>
      </w:pPr>
      <w:r w:rsidRPr="0088508F">
        <w:lastRenderedPageBreak/>
        <w:t>FormFlow Server a FormApps Server</w:t>
      </w:r>
    </w:p>
    <w:p w14:paraId="46246E0B" w14:textId="43971D04" w:rsidR="00AC722B" w:rsidRPr="004A69A1" w:rsidRDefault="00AC722B" w:rsidP="00AC722B">
      <w:pPr>
        <w:spacing w:before="80"/>
        <w:ind w:left="426"/>
        <w:rPr>
          <w:rFonts w:cs="Arial"/>
          <w:szCs w:val="20"/>
        </w:rPr>
      </w:pPr>
      <w:r w:rsidRPr="004A69A1">
        <w:rPr>
          <w:rFonts w:cs="Arial"/>
          <w:szCs w:val="20"/>
        </w:rPr>
        <w:t>Zadavatel požaduje napojení portálu občana na informační systémy FormFlow Serveru – stávající a nové elektronické formuláře.</w:t>
      </w:r>
      <w:r w:rsidR="0088508F">
        <w:rPr>
          <w:rFonts w:cs="Arial"/>
          <w:szCs w:val="20"/>
        </w:rPr>
        <w:t xml:space="preserve"> Zadavatel současně disponuje potřebnými licencemi pro provozován</w:t>
      </w:r>
      <w:r w:rsidR="00B40757">
        <w:rPr>
          <w:rFonts w:cs="Arial"/>
          <w:szCs w:val="20"/>
        </w:rPr>
        <w:t>í</w:t>
      </w:r>
      <w:r w:rsidR="0088508F">
        <w:rPr>
          <w:rFonts w:cs="Arial"/>
          <w:szCs w:val="20"/>
        </w:rPr>
        <w:t xml:space="preserve"> formulářového řešení</w:t>
      </w:r>
      <w:r w:rsidR="00B40757">
        <w:rPr>
          <w:rFonts w:cs="Arial"/>
          <w:szCs w:val="20"/>
        </w:rPr>
        <w:t xml:space="preserve"> a publikaci formulářů.</w:t>
      </w:r>
    </w:p>
    <w:p w14:paraId="7E9E6A98" w14:textId="77777777" w:rsidR="00AC722B" w:rsidRDefault="00AC722B" w:rsidP="00AC722B">
      <w:pPr>
        <w:spacing w:before="80"/>
        <w:ind w:left="426"/>
      </w:pPr>
      <w:r w:rsidRPr="004A69A1">
        <w:rPr>
          <w:rFonts w:cs="Arial"/>
          <w:szCs w:val="20"/>
        </w:rPr>
        <w:t xml:space="preserve">Kontakt na dodavatele: Software602 a.s., Hornokrčská 15,140 00 Praha 4, IČ </w:t>
      </w:r>
      <w:r w:rsidRPr="004A69A1">
        <w:rPr>
          <w:rFonts w:cs="Arial"/>
          <w:color w:val="4C7A95"/>
          <w:szCs w:val="20"/>
        </w:rPr>
        <w:t>63078236</w:t>
      </w:r>
      <w:r w:rsidRPr="004A69A1">
        <w:rPr>
          <w:rFonts w:cs="Arial"/>
          <w:color w:val="333333"/>
          <w:szCs w:val="20"/>
        </w:rPr>
        <w:t xml:space="preserve">. </w:t>
      </w:r>
      <w:hyperlink r:id="rId24" w:history="1">
        <w:r w:rsidRPr="004A69A1">
          <w:rPr>
            <w:rStyle w:val="Hypertextovodkaz"/>
            <w:rFonts w:cs="Arial"/>
            <w:szCs w:val="20"/>
          </w:rPr>
          <w:t>http://www.602.cz</w:t>
        </w:r>
      </w:hyperlink>
      <w:r w:rsidRPr="004A69A1">
        <w:t>.</w:t>
      </w:r>
    </w:p>
    <w:p w14:paraId="1E6C37D1" w14:textId="77777777" w:rsidR="0088508F" w:rsidRPr="0088508F" w:rsidRDefault="0088508F" w:rsidP="00950BCE">
      <w:pPr>
        <w:pStyle w:val="Nadpis4"/>
        <w:numPr>
          <w:ilvl w:val="2"/>
          <w:numId w:val="1"/>
        </w:numPr>
      </w:pPr>
      <w:r>
        <w:t>Docházkový systém</w:t>
      </w:r>
    </w:p>
    <w:p w14:paraId="38A6044C" w14:textId="77777777" w:rsidR="0088508F" w:rsidRDefault="0088508F" w:rsidP="0088508F">
      <w:pPr>
        <w:spacing w:before="80"/>
        <w:rPr>
          <w:rFonts w:cs="Arial"/>
          <w:szCs w:val="20"/>
        </w:rPr>
      </w:pPr>
      <w:r w:rsidRPr="004A69A1">
        <w:rPr>
          <w:rFonts w:cs="Arial"/>
          <w:szCs w:val="20"/>
        </w:rPr>
        <w:t>Zadavatel požaduje napojení portálu občana</w:t>
      </w:r>
      <w:r>
        <w:rPr>
          <w:rFonts w:cs="Arial"/>
          <w:szCs w:val="20"/>
        </w:rPr>
        <w:t xml:space="preserve"> na docházkový systém</w:t>
      </w:r>
      <w:r w:rsidR="00F04A9A">
        <w:rPr>
          <w:rFonts w:cs="Arial"/>
          <w:szCs w:val="20"/>
        </w:rPr>
        <w:t xml:space="preserve"> z důvodu </w:t>
      </w:r>
      <w:r>
        <w:rPr>
          <w:rFonts w:cs="Arial"/>
          <w:szCs w:val="20"/>
        </w:rPr>
        <w:t>i zobrazení přítomnosti pracovníků na pracovišti.</w:t>
      </w:r>
      <w:r w:rsidR="00F04A9A">
        <w:rPr>
          <w:rFonts w:cs="Arial"/>
          <w:szCs w:val="20"/>
        </w:rPr>
        <w:t xml:space="preserve"> </w:t>
      </w:r>
      <w:r>
        <w:rPr>
          <w:rFonts w:cs="Arial"/>
          <w:szCs w:val="20"/>
        </w:rPr>
        <w:t xml:space="preserve">Kontakt na dodavatele Advent spol. s r.o., Na Beránce 57/2, </w:t>
      </w:r>
      <w:r w:rsidRPr="0088508F">
        <w:rPr>
          <w:rFonts w:cs="Arial"/>
          <w:szCs w:val="20"/>
        </w:rPr>
        <w:t>160 00 Praha 6</w:t>
      </w:r>
      <w:r>
        <w:rPr>
          <w:rFonts w:cs="Arial"/>
          <w:szCs w:val="20"/>
        </w:rPr>
        <w:t xml:space="preserve">, </w:t>
      </w:r>
      <w:hyperlink r:id="rId25" w:history="1">
        <w:r w:rsidRPr="009835EF">
          <w:rPr>
            <w:rStyle w:val="Hypertextovodkaz"/>
            <w:rFonts w:cs="Arial"/>
            <w:szCs w:val="20"/>
          </w:rPr>
          <w:t>https://www.advent.cz</w:t>
        </w:r>
      </w:hyperlink>
      <w:r>
        <w:rPr>
          <w:rFonts w:cs="Arial"/>
          <w:szCs w:val="20"/>
        </w:rPr>
        <w:t>.</w:t>
      </w:r>
    </w:p>
    <w:p w14:paraId="1740FB3F" w14:textId="2C38439E" w:rsidR="00B40757" w:rsidRDefault="00B40757" w:rsidP="0088508F">
      <w:pPr>
        <w:spacing w:before="80"/>
        <w:rPr>
          <w:rFonts w:cs="Arial"/>
          <w:szCs w:val="20"/>
        </w:rPr>
      </w:pPr>
      <w:r>
        <w:rPr>
          <w:rFonts w:cs="Arial"/>
          <w:szCs w:val="20"/>
        </w:rPr>
        <w:t>Propojení je formou uloženého pohledu do databáze.</w:t>
      </w:r>
    </w:p>
    <w:p w14:paraId="53FFBA5D" w14:textId="77777777" w:rsidR="0088508F" w:rsidRPr="0088508F" w:rsidRDefault="0088508F" w:rsidP="00950BCE">
      <w:pPr>
        <w:pStyle w:val="Nadpis4"/>
        <w:numPr>
          <w:ilvl w:val="2"/>
          <w:numId w:val="1"/>
        </w:numPr>
      </w:pPr>
      <w:r>
        <w:t xml:space="preserve">Web města </w:t>
      </w:r>
    </w:p>
    <w:p w14:paraId="149D6B10" w14:textId="0586D566" w:rsidR="00F04A9A" w:rsidRPr="00B42D27" w:rsidRDefault="00F04A9A" w:rsidP="004F6198">
      <w:pPr>
        <w:pStyle w:val="Odstavecseseznamem"/>
        <w:numPr>
          <w:ilvl w:val="0"/>
          <w:numId w:val="0"/>
        </w:numPr>
        <w:spacing w:before="80"/>
        <w:rPr>
          <w:rFonts w:cs="Arial"/>
          <w:szCs w:val="20"/>
        </w:rPr>
      </w:pPr>
      <w:r w:rsidRPr="00B42D27">
        <w:rPr>
          <w:rFonts w:cs="Arial"/>
          <w:szCs w:val="20"/>
        </w:rPr>
        <w:t>Zadavatel požaduje napojení portálu občana evidenci přítomnosti implementovanou v syst</w:t>
      </w:r>
      <w:r w:rsidR="00B42D27">
        <w:rPr>
          <w:rFonts w:cs="Arial"/>
          <w:szCs w:val="20"/>
        </w:rPr>
        <w:t>é</w:t>
      </w:r>
      <w:r w:rsidRPr="00B42D27">
        <w:rPr>
          <w:rFonts w:cs="Arial"/>
          <w:szCs w:val="20"/>
        </w:rPr>
        <w:t xml:space="preserve">mu webu města. Kontakt na dodavatele SETIA s.r.o., Senovážné nám. 978/23, 110 00 Praha 1, </w:t>
      </w:r>
      <w:hyperlink r:id="rId26" w:history="1">
        <w:r w:rsidRPr="00B42D27">
          <w:rPr>
            <w:rStyle w:val="Hypertextovodkaz"/>
            <w:rFonts w:cs="Arial"/>
            <w:szCs w:val="20"/>
          </w:rPr>
          <w:t>http://www.setia.cz</w:t>
        </w:r>
      </w:hyperlink>
      <w:r w:rsidR="00B40757">
        <w:rPr>
          <w:rStyle w:val="Hypertextovodkaz"/>
          <w:rFonts w:cs="Arial"/>
          <w:szCs w:val="20"/>
        </w:rPr>
        <w:t>.</w:t>
      </w:r>
    </w:p>
    <w:p w14:paraId="76210027" w14:textId="77777777" w:rsidR="00F04A9A" w:rsidRPr="00B42D27" w:rsidRDefault="00F04A9A" w:rsidP="00353172">
      <w:pPr>
        <w:pStyle w:val="Odstavecseseznamem"/>
        <w:numPr>
          <w:ilvl w:val="0"/>
          <w:numId w:val="0"/>
        </w:numPr>
        <w:spacing w:before="80"/>
        <w:rPr>
          <w:rFonts w:cs="Arial"/>
          <w:szCs w:val="20"/>
        </w:rPr>
      </w:pPr>
    </w:p>
    <w:p w14:paraId="6B0FD2F9" w14:textId="3CFBD05D" w:rsidR="00B23A19" w:rsidRPr="00B42D27" w:rsidRDefault="00B23A19" w:rsidP="00353172">
      <w:pPr>
        <w:pStyle w:val="Odstavecseseznamem"/>
        <w:numPr>
          <w:ilvl w:val="0"/>
          <w:numId w:val="0"/>
        </w:numPr>
        <w:spacing w:before="80"/>
        <w:rPr>
          <w:rFonts w:cs="Arial"/>
          <w:szCs w:val="20"/>
        </w:rPr>
      </w:pPr>
      <w:r w:rsidRPr="00B42D27">
        <w:rPr>
          <w:rFonts w:cs="Arial"/>
          <w:szCs w:val="20"/>
        </w:rPr>
        <w:t xml:space="preserve">V ceně </w:t>
      </w:r>
      <w:r w:rsidR="00B42D27" w:rsidRPr="00B42D27">
        <w:rPr>
          <w:rFonts w:cs="Arial"/>
          <w:szCs w:val="20"/>
        </w:rPr>
        <w:t xml:space="preserve">dodávky </w:t>
      </w:r>
      <w:r w:rsidRPr="00B42D27">
        <w:rPr>
          <w:rFonts w:cs="Arial"/>
          <w:szCs w:val="20"/>
        </w:rPr>
        <w:t xml:space="preserve">budou zahrnuty veškeré potřebné </w:t>
      </w:r>
      <w:r w:rsidR="003F4CB0" w:rsidRPr="00B42D27">
        <w:rPr>
          <w:rFonts w:cs="Arial"/>
          <w:szCs w:val="20"/>
        </w:rPr>
        <w:t>propojení, konektory</w:t>
      </w:r>
      <w:r w:rsidRPr="00B42D27">
        <w:rPr>
          <w:rFonts w:cs="Arial"/>
          <w:szCs w:val="20"/>
        </w:rPr>
        <w:t xml:space="preserve"> a licence potřebné pro vzájemné p</w:t>
      </w:r>
      <w:r w:rsidR="00B42D27">
        <w:rPr>
          <w:rFonts w:cs="Arial"/>
          <w:szCs w:val="20"/>
        </w:rPr>
        <w:t>r</w:t>
      </w:r>
      <w:r w:rsidRPr="00B42D27">
        <w:rPr>
          <w:rFonts w:cs="Arial"/>
          <w:szCs w:val="20"/>
        </w:rPr>
        <w:t>opojení portálu a výše uvedených AIS</w:t>
      </w:r>
      <w:r w:rsidR="003F4CB0">
        <w:rPr>
          <w:rFonts w:cs="Arial"/>
          <w:szCs w:val="20"/>
        </w:rPr>
        <w:t xml:space="preserve"> ze strany </w:t>
      </w:r>
      <w:r w:rsidR="00F67DC5">
        <w:rPr>
          <w:rFonts w:cs="Arial"/>
          <w:szCs w:val="20"/>
        </w:rPr>
        <w:t>dodavatele</w:t>
      </w:r>
      <w:r w:rsidRPr="00B42D27">
        <w:rPr>
          <w:rFonts w:cs="Arial"/>
          <w:szCs w:val="20"/>
        </w:rPr>
        <w:t>.</w:t>
      </w:r>
      <w:r w:rsidR="003F4CB0">
        <w:rPr>
          <w:rFonts w:cs="Arial"/>
          <w:szCs w:val="20"/>
        </w:rPr>
        <w:t xml:space="preserve"> Licence potřebné pro čerpání dat z</w:t>
      </w:r>
      <w:r w:rsidR="00B40757">
        <w:rPr>
          <w:rFonts w:cs="Arial"/>
          <w:szCs w:val="20"/>
        </w:rPr>
        <w:t xml:space="preserve">e </w:t>
      </w:r>
      <w:r w:rsidR="003F4CB0">
        <w:rPr>
          <w:rFonts w:cs="Arial"/>
          <w:szCs w:val="20"/>
        </w:rPr>
        <w:t>stávajících systémů má zadavatel k dispozici.</w:t>
      </w:r>
      <w:r w:rsidRPr="00B42D27">
        <w:rPr>
          <w:rFonts w:cs="Arial"/>
          <w:szCs w:val="20"/>
        </w:rPr>
        <w:t xml:space="preserve"> </w:t>
      </w:r>
    </w:p>
    <w:p w14:paraId="200854C9" w14:textId="77777777" w:rsidR="00A94DA9" w:rsidRPr="00A94DA9" w:rsidRDefault="00A94DA9" w:rsidP="00950BCE">
      <w:pPr>
        <w:pStyle w:val="Nadpis3"/>
        <w:numPr>
          <w:ilvl w:val="1"/>
          <w:numId w:val="1"/>
        </w:numPr>
      </w:pPr>
      <w:bookmarkStart w:id="16" w:name="_Ref7817659"/>
      <w:r w:rsidRPr="00A94DA9">
        <w:rPr>
          <w:rFonts w:cs="Arial"/>
          <w:szCs w:val="20"/>
        </w:rPr>
        <w:t>Obecné požadavky na portál</w:t>
      </w:r>
      <w:r>
        <w:rPr>
          <w:rFonts w:cs="Arial"/>
          <w:szCs w:val="20"/>
        </w:rPr>
        <w:t xml:space="preserve"> občana</w:t>
      </w:r>
      <w:bookmarkEnd w:id="16"/>
    </w:p>
    <w:p w14:paraId="7AA95F42" w14:textId="77777777" w:rsidR="00A94DA9" w:rsidRPr="0091664B" w:rsidRDefault="00A94DA9" w:rsidP="00E3194E">
      <w:pPr>
        <w:pStyle w:val="Odstavecseseznamem"/>
      </w:pPr>
      <w:r w:rsidRPr="0091664B">
        <w:t>Informační systém musí splňovat kritéria pro oblast ochrany dat (nařízení GDPR).</w:t>
      </w:r>
    </w:p>
    <w:p w14:paraId="4EB868AD" w14:textId="1B8F1BBD" w:rsidR="00A94DA9" w:rsidRPr="0091664B" w:rsidRDefault="00A94DA9" w:rsidP="00E3194E">
      <w:pPr>
        <w:pStyle w:val="Odstavecseseznamem"/>
      </w:pPr>
      <w:r w:rsidRPr="0091664B">
        <w:t xml:space="preserve">Informační systém musí disponovat otevřeným rozhraním pro komunikaci s externími systémy (import/export) – se zohledněním různorodosti těchto systémů (Windows, Unix, Linux), proto </w:t>
      </w:r>
      <w:r w:rsidR="003B676E">
        <w:t xml:space="preserve">bude </w:t>
      </w:r>
      <w:r w:rsidRPr="0091664B">
        <w:t>rozhraní tvořeno znakovým dávkovým principem (formát ASCII</w:t>
      </w:r>
      <w:r w:rsidR="003B676E">
        <w:t>) nebo</w:t>
      </w:r>
      <w:r w:rsidRPr="0091664B">
        <w:t xml:space="preserve"> standardizovaným formátem XML. V případě existence vyhlášeného obecného rozhraní, musí systém umožňovat použití daných obecných standardů (komunikace s bankami, poštou apod.). Dále by systém měl umět komunikovat s externími systémy pomocí webových služeb SOAP a REST.</w:t>
      </w:r>
    </w:p>
    <w:p w14:paraId="13949EE0" w14:textId="3AD7AD31" w:rsidR="00A94DA9" w:rsidRPr="0091664B" w:rsidRDefault="00A94DA9" w:rsidP="00E3194E">
      <w:pPr>
        <w:pStyle w:val="Odstavecseseznamem"/>
      </w:pPr>
      <w:r w:rsidRPr="0091664B">
        <w:t>Vzájemné vazby a komunikace mezi jednotlivými moduly informačního systému, které nebudou součástí výběrového řízení (další dodávky SW), ale mohou být do systému integrovány posléze.</w:t>
      </w:r>
      <w:r w:rsidR="00B36CB0">
        <w:t xml:space="preserve"> Systém nesmí obsahovat licenční omezení nebo omezení technického rázu, tj. proprietární rozhraní, které není standardizováno a je jedinečné pro řešení zvolené </w:t>
      </w:r>
      <w:r w:rsidR="00F67DC5">
        <w:t>dodavatelem</w:t>
      </w:r>
      <w:r w:rsidR="00B36CB0">
        <w:t>.</w:t>
      </w:r>
    </w:p>
    <w:p w14:paraId="479FABAD" w14:textId="77777777" w:rsidR="00A94DA9" w:rsidRPr="0091664B" w:rsidRDefault="00A94DA9" w:rsidP="00E3194E">
      <w:pPr>
        <w:pStyle w:val="Odstavecseseznamem"/>
      </w:pPr>
      <w:r w:rsidRPr="0091664B">
        <w:t>Informační systém musí respektovat všechny dosud schválené standardy a normativy pro budování IS veřejné správy, musí být v souladu s platnou legislativou a musí být schopen pružně a rychle reagovat na změny v legislativě, metodice, technologických trendech a na požadavky uživatele.</w:t>
      </w:r>
    </w:p>
    <w:p w14:paraId="6B0130D5" w14:textId="77777777" w:rsidR="00A94DA9" w:rsidRPr="0091664B" w:rsidRDefault="00A94DA9" w:rsidP="00E3194E">
      <w:pPr>
        <w:pStyle w:val="Odstavecseseznamem"/>
      </w:pPr>
      <w:r w:rsidRPr="0091664B">
        <w:t>Informační systém musí být schopen komunikovat prostřednictvím výstupních uživatelských rozhraní (monitor, elektronický soubor, mobilní zařízení typu tablet nebo smartphone).</w:t>
      </w:r>
    </w:p>
    <w:p w14:paraId="27BB5417" w14:textId="77777777" w:rsidR="00A94DA9" w:rsidRPr="0091664B" w:rsidRDefault="00A94DA9" w:rsidP="00E3194E">
      <w:pPr>
        <w:pStyle w:val="Odstavecseseznamem"/>
      </w:pPr>
      <w:r w:rsidRPr="0091664B">
        <w:t>Informační systém musí umožňovat zabezpečený vzdálený přístup uživatelů k informačnímu systému.</w:t>
      </w:r>
    </w:p>
    <w:p w14:paraId="5895C1CF" w14:textId="77777777" w:rsidR="00A94DA9" w:rsidRPr="0091664B" w:rsidRDefault="00A94DA9" w:rsidP="00E3194E">
      <w:pPr>
        <w:pStyle w:val="Odstavecseseznamem"/>
      </w:pPr>
      <w:r w:rsidRPr="0091664B">
        <w:lastRenderedPageBreak/>
        <w:t>Informační systém musí umožňovat centrální definici a správu uživatelských rolí (definice přístupu a oprávnění prostřednictvím uživatelských skupin).</w:t>
      </w:r>
    </w:p>
    <w:p w14:paraId="0438F8AC" w14:textId="77777777" w:rsidR="00A94DA9" w:rsidRPr="0091664B" w:rsidRDefault="00A94DA9" w:rsidP="00E3194E">
      <w:pPr>
        <w:pStyle w:val="Odstavecseseznamem"/>
      </w:pPr>
      <w:r w:rsidRPr="0091664B">
        <w:t>Základní konfigurace systému, tj. uživatelů, aplikací, majitelů dat, včetně vazby na Active Directory nebo Identity management.</w:t>
      </w:r>
    </w:p>
    <w:p w14:paraId="18A88321" w14:textId="77777777" w:rsidR="00A94DA9" w:rsidRPr="0091664B" w:rsidRDefault="00A94DA9" w:rsidP="00E3194E">
      <w:pPr>
        <w:pStyle w:val="Odstavecseseznamem"/>
      </w:pPr>
      <w:r w:rsidRPr="0091664B">
        <w:t>Centrální definování a řízení přístupových práv, jak pro celý systém, tak pro jednotlivé moduly a jejich funkcionalitu.</w:t>
      </w:r>
    </w:p>
    <w:p w14:paraId="13BB35A6" w14:textId="319401D1" w:rsidR="00A94DA9" w:rsidRDefault="00A94DA9" w:rsidP="00E3194E">
      <w:pPr>
        <w:pStyle w:val="Odstavecseseznamem"/>
      </w:pPr>
      <w:r w:rsidRPr="0091664B">
        <w:t xml:space="preserve">Informační systém musí být lokalizován </w:t>
      </w:r>
      <w:r w:rsidR="003B676E">
        <w:t>v českém jazyce</w:t>
      </w:r>
      <w:r w:rsidRPr="0091664B">
        <w:t>.</w:t>
      </w:r>
    </w:p>
    <w:p w14:paraId="045FEA8B" w14:textId="0941162B" w:rsidR="00517627" w:rsidRPr="0091664B" w:rsidRDefault="00517627" w:rsidP="00E3194E">
      <w:pPr>
        <w:pStyle w:val="Odstavecseseznamem"/>
      </w:pPr>
      <w:r>
        <w:t>Aplikační architektura dodaného řešení musí odpovídat standardům stanoveným odborem Hlavního architekta eGovernmentu</w:t>
      </w:r>
    </w:p>
    <w:p w14:paraId="4C3C3D42" w14:textId="77777777" w:rsidR="00A94DA9" w:rsidRPr="0091664B" w:rsidRDefault="00A94DA9" w:rsidP="00A94DA9">
      <w:pPr>
        <w:pStyle w:val="normalodsazene"/>
        <w:spacing w:before="120" w:beforeAutospacing="0" w:after="0" w:afterAutospacing="0" w:line="300" w:lineRule="auto"/>
        <w:rPr>
          <w:rFonts w:ascii="Arial" w:hAnsi="Arial" w:cs="Arial"/>
          <w:szCs w:val="20"/>
        </w:rPr>
      </w:pPr>
      <w:r w:rsidRPr="0091664B">
        <w:rPr>
          <w:rFonts w:ascii="Arial" w:hAnsi="Arial" w:cs="Arial"/>
          <w:szCs w:val="20"/>
        </w:rPr>
        <w:t>Zabezpečení systému je dáno integrovaným auditním systémem portálu. Uvedený auditní systém musí zajišťovat:</w:t>
      </w:r>
    </w:p>
    <w:p w14:paraId="3E06DF79" w14:textId="77777777" w:rsidR="00A94DA9" w:rsidRDefault="00A94DA9" w:rsidP="00E3194E">
      <w:pPr>
        <w:pStyle w:val="Odstavecseseznamem"/>
      </w:pPr>
      <w:r w:rsidRPr="0091664B">
        <w:t>Zabezpečený přístup do aplikace.</w:t>
      </w:r>
    </w:p>
    <w:p w14:paraId="24AED83F" w14:textId="716993A3" w:rsidR="003B676E" w:rsidRPr="0091664B" w:rsidRDefault="003B676E" w:rsidP="00E3194E">
      <w:pPr>
        <w:pStyle w:val="Odstavecseseznamem"/>
      </w:pPr>
      <w:r>
        <w:t>Zabezpečení komunikace na úrovni síťových protokolů</w:t>
      </w:r>
    </w:p>
    <w:p w14:paraId="28B7FE46" w14:textId="77777777" w:rsidR="00A94DA9" w:rsidRPr="0091664B" w:rsidRDefault="00A94DA9" w:rsidP="00E3194E">
      <w:pPr>
        <w:pStyle w:val="Odstavecseseznamem"/>
      </w:pPr>
      <w:r w:rsidRPr="0091664B">
        <w:t>Možnost definice neomezeného množství uživatelů.</w:t>
      </w:r>
    </w:p>
    <w:p w14:paraId="35A28AB0" w14:textId="77777777" w:rsidR="00A94DA9" w:rsidRPr="0091664B" w:rsidRDefault="00A94DA9" w:rsidP="00E3194E">
      <w:pPr>
        <w:pStyle w:val="Odstavecseseznamem"/>
      </w:pPr>
      <w:r w:rsidRPr="0091664B">
        <w:t>Jednoduchá definice uživatelských práv k rubrikám a ke složkám dokumentů</w:t>
      </w:r>
    </w:p>
    <w:p w14:paraId="37AF51D0" w14:textId="77777777" w:rsidR="00A94DA9" w:rsidRPr="0091664B" w:rsidRDefault="00A94DA9" w:rsidP="00E3194E">
      <w:pPr>
        <w:pStyle w:val="Odstavecseseznamem"/>
      </w:pPr>
      <w:r w:rsidRPr="0091664B">
        <w:t>Možnost monitoringu a logování procesů portálu za účelem diagnostikování problémů.</w:t>
      </w:r>
    </w:p>
    <w:p w14:paraId="5BE2642A" w14:textId="77777777" w:rsidR="00A94DA9" w:rsidRDefault="00A94DA9" w:rsidP="00E3194E">
      <w:pPr>
        <w:pStyle w:val="Odstavecseseznamem"/>
      </w:pPr>
      <w:r w:rsidRPr="0091664B">
        <w:t>Pokročilá statistika přístupů.</w:t>
      </w:r>
    </w:p>
    <w:p w14:paraId="172983AA" w14:textId="77777777" w:rsidR="006B7239" w:rsidRDefault="006B7239" w:rsidP="006B7239">
      <w:pPr>
        <w:pStyle w:val="normalodsazene"/>
        <w:spacing w:before="120" w:beforeAutospacing="0" w:after="0" w:afterAutospacing="0" w:line="300" w:lineRule="auto"/>
        <w:ind w:left="720"/>
        <w:rPr>
          <w:rFonts w:ascii="Arial" w:hAnsi="Arial" w:cs="Arial"/>
        </w:rPr>
      </w:pPr>
    </w:p>
    <w:p w14:paraId="2EACD385" w14:textId="77777777" w:rsidR="00D069DF" w:rsidRPr="00D069DF" w:rsidRDefault="00D069DF" w:rsidP="00950BCE">
      <w:pPr>
        <w:pStyle w:val="Nadpis3"/>
        <w:numPr>
          <w:ilvl w:val="1"/>
          <w:numId w:val="1"/>
        </w:numPr>
      </w:pPr>
      <w:bookmarkStart w:id="17" w:name="_Ref7817701"/>
      <w:r w:rsidRPr="006B7239">
        <w:rPr>
          <w:rFonts w:cs="Arial"/>
        </w:rPr>
        <w:t>Redakční systém pro portál</w:t>
      </w:r>
      <w:r w:rsidR="005611BE" w:rsidRPr="006B7239">
        <w:rPr>
          <w:rFonts w:cs="Arial"/>
        </w:rPr>
        <w:t xml:space="preserve"> občana</w:t>
      </w:r>
      <w:bookmarkEnd w:id="17"/>
    </w:p>
    <w:p w14:paraId="373B6916" w14:textId="77777777" w:rsidR="00D069DF" w:rsidRPr="0091664B" w:rsidRDefault="00D069DF" w:rsidP="00D069DF">
      <w:pPr>
        <w:pStyle w:val="normalodsazene"/>
        <w:spacing w:before="120" w:beforeAutospacing="0" w:after="0" w:afterAutospacing="0" w:line="300" w:lineRule="auto"/>
        <w:rPr>
          <w:rFonts w:ascii="Arial" w:hAnsi="Arial" w:cs="Arial"/>
          <w:szCs w:val="20"/>
        </w:rPr>
      </w:pPr>
      <w:r w:rsidRPr="0091664B">
        <w:rPr>
          <w:rFonts w:ascii="Arial" w:hAnsi="Arial" w:cs="Arial"/>
          <w:szCs w:val="20"/>
        </w:rPr>
        <w:t>Nedílnou součástí systému portálu úředníka je redakční systém, který musí splňovat definované požadavky:</w:t>
      </w:r>
    </w:p>
    <w:p w14:paraId="7D3B4DAD" w14:textId="77777777" w:rsidR="00D069DF" w:rsidRPr="0091664B" w:rsidRDefault="00D069DF" w:rsidP="00E3194E">
      <w:pPr>
        <w:pStyle w:val="Odstavecseseznamem"/>
      </w:pPr>
      <w:r w:rsidRPr="0091664B">
        <w:t>Implementovaný redakční systém, je možné použít i pro nasazení na tzv. Portál občana, který je součástí jiného plánovaného projektu.</w:t>
      </w:r>
    </w:p>
    <w:p w14:paraId="671FDA22" w14:textId="77777777" w:rsidR="00D069DF" w:rsidRPr="0091664B" w:rsidRDefault="00D069DF" w:rsidP="00E3194E">
      <w:pPr>
        <w:pStyle w:val="Odstavecseseznamem"/>
      </w:pPr>
      <w:r w:rsidRPr="0091664B">
        <w:t xml:space="preserve">Redakční systém obslouží minimálně </w:t>
      </w:r>
      <w:r>
        <w:t>15</w:t>
      </w:r>
      <w:r w:rsidRPr="0091664B">
        <w:t>0 současně přistupujících uživatelů.</w:t>
      </w:r>
    </w:p>
    <w:p w14:paraId="4C0046F5" w14:textId="77777777" w:rsidR="00D069DF" w:rsidRPr="0091664B" w:rsidRDefault="00D069DF" w:rsidP="00E3194E">
      <w:pPr>
        <w:pStyle w:val="Odstavecseseznamem"/>
      </w:pPr>
      <w:r w:rsidRPr="0091664B">
        <w:t>Obsah portálu je automaticky generován na základě zadávaných dat uživateli bez potřeby znalosti HTML či jiného programovacího jazyka.</w:t>
      </w:r>
    </w:p>
    <w:p w14:paraId="41AF0177" w14:textId="1D121C76" w:rsidR="00D069DF" w:rsidRPr="0091664B" w:rsidRDefault="00D069DF" w:rsidP="00E3194E">
      <w:pPr>
        <w:pStyle w:val="Odstavecseseznamem"/>
      </w:pPr>
      <w:r w:rsidRPr="0091664B">
        <w:t>Veškeré ovládání a zadávání dat se provádí přes webové rozhraní bez potřeby dalších klientů</w:t>
      </w:r>
      <w:r w:rsidR="00226B42">
        <w:t xml:space="preserve"> či doplňků</w:t>
      </w:r>
      <w:r w:rsidRPr="0091664B">
        <w:t>.</w:t>
      </w:r>
    </w:p>
    <w:p w14:paraId="71D8119D" w14:textId="77777777" w:rsidR="00D069DF" w:rsidRPr="0091664B" w:rsidRDefault="00D069DF" w:rsidP="00E3194E">
      <w:pPr>
        <w:pStyle w:val="Odstavecseseznamem"/>
      </w:pPr>
      <w:r w:rsidRPr="0091664B">
        <w:t>Kvalitní a originální vzhled, s možností automaticky generovaného obsahu.</w:t>
      </w:r>
    </w:p>
    <w:p w14:paraId="092896A5" w14:textId="77777777" w:rsidR="00D069DF" w:rsidRPr="0091664B" w:rsidRDefault="00D069DF" w:rsidP="00E3194E">
      <w:pPr>
        <w:pStyle w:val="Odstavecseseznamem"/>
      </w:pPr>
      <w:r w:rsidRPr="0091664B">
        <w:t>Možnost Zpracování zpráv, dokumentů. graﬁky, fotograﬁí, fotoalb, anket, diskuzí apod.</w:t>
      </w:r>
    </w:p>
    <w:p w14:paraId="7527ECEA" w14:textId="77777777" w:rsidR="00D069DF" w:rsidRPr="0091664B" w:rsidRDefault="00D069DF" w:rsidP="00E3194E">
      <w:pPr>
        <w:pStyle w:val="Odstavecseseznamem"/>
      </w:pPr>
      <w:r w:rsidRPr="0091664B">
        <w:t>Systém přesně deﬁnovaných práv redaktorů, skupin a rubrik, do kterých mohou úředníci přispívat.</w:t>
      </w:r>
    </w:p>
    <w:p w14:paraId="17B8B6F6" w14:textId="77777777" w:rsidR="00D069DF" w:rsidRPr="0091664B" w:rsidRDefault="00D069DF" w:rsidP="00E3194E">
      <w:pPr>
        <w:pStyle w:val="Odstavecseseznamem"/>
      </w:pPr>
      <w:r>
        <w:t>J</w:t>
      </w:r>
      <w:r w:rsidRPr="0091664B">
        <w:t>ednoduché a intuitivní webové rozhraní pro zadávání informací.</w:t>
      </w:r>
    </w:p>
    <w:p w14:paraId="244FA8DA" w14:textId="1E3383A3" w:rsidR="00D069DF" w:rsidRPr="0091664B" w:rsidRDefault="00D069DF" w:rsidP="00E3194E">
      <w:pPr>
        <w:pStyle w:val="Odstavecseseznamem"/>
      </w:pPr>
      <w:r w:rsidRPr="0091664B">
        <w:t>Deﬁnice a kontrola libovolných diskusních fór</w:t>
      </w:r>
      <w:r w:rsidR="00226B42">
        <w:t xml:space="preserve"> (moderování)</w:t>
      </w:r>
      <w:r w:rsidRPr="0091664B">
        <w:t>.</w:t>
      </w:r>
    </w:p>
    <w:p w14:paraId="1F0D707D" w14:textId="37F0E37C" w:rsidR="00D069DF" w:rsidRPr="0091664B" w:rsidRDefault="00D069DF" w:rsidP="00E3194E">
      <w:pPr>
        <w:pStyle w:val="Odstavecseseznamem"/>
      </w:pPr>
      <w:r w:rsidRPr="0091664B">
        <w:t>Možnost využití pro jakoukoliv oblast prezentace informací</w:t>
      </w:r>
      <w:r w:rsidR="00226B42">
        <w:t xml:space="preserve"> obvyklé pro webové prostředí</w:t>
      </w:r>
      <w:r w:rsidRPr="0091664B">
        <w:t>.</w:t>
      </w:r>
    </w:p>
    <w:p w14:paraId="61A13536" w14:textId="77777777" w:rsidR="00D069DF" w:rsidRPr="0091664B" w:rsidRDefault="00D069DF" w:rsidP="00E3194E">
      <w:pPr>
        <w:pStyle w:val="Odstavecseseznamem"/>
      </w:pPr>
      <w:r>
        <w:t xml:space="preserve">Možnost vytváření </w:t>
      </w:r>
      <w:r w:rsidRPr="0091664B">
        <w:t>newsletter</w:t>
      </w:r>
      <w:r>
        <w:t>ů</w:t>
      </w:r>
      <w:r w:rsidRPr="0091664B">
        <w:t>.</w:t>
      </w:r>
    </w:p>
    <w:p w14:paraId="0083559A" w14:textId="77777777" w:rsidR="00D069DF" w:rsidRPr="0091664B" w:rsidRDefault="00D069DF" w:rsidP="00E3194E">
      <w:pPr>
        <w:pStyle w:val="Odstavecseseznamem"/>
      </w:pPr>
      <w:r w:rsidRPr="0091664B">
        <w:t>Ve správcovské konzoli správa neomezeného množství webů.</w:t>
      </w:r>
    </w:p>
    <w:p w14:paraId="4977A786" w14:textId="77777777" w:rsidR="00D069DF" w:rsidRPr="0091664B" w:rsidRDefault="00D069DF" w:rsidP="00E3194E">
      <w:pPr>
        <w:pStyle w:val="Odstavecseseznamem"/>
      </w:pPr>
      <w:r w:rsidRPr="0091664B">
        <w:t>Dynamická generace menu administrace přístupových skupin.</w:t>
      </w:r>
    </w:p>
    <w:p w14:paraId="0E628A76" w14:textId="77777777" w:rsidR="00D069DF" w:rsidRPr="0091664B" w:rsidRDefault="00D069DF" w:rsidP="00E3194E">
      <w:pPr>
        <w:pStyle w:val="Odstavecseseznamem"/>
      </w:pPr>
      <w:r w:rsidRPr="0091664B">
        <w:t>Vytváření anket.</w:t>
      </w:r>
    </w:p>
    <w:p w14:paraId="75669A72" w14:textId="77777777" w:rsidR="00D069DF" w:rsidRPr="0091664B" w:rsidRDefault="00D069DF" w:rsidP="00E3194E">
      <w:pPr>
        <w:pStyle w:val="Odstavecseseznamem"/>
      </w:pPr>
      <w:r w:rsidRPr="0091664B">
        <w:t>Práce se šablonami dokumentů.</w:t>
      </w:r>
    </w:p>
    <w:p w14:paraId="7C3FEF7C" w14:textId="77777777" w:rsidR="00D069DF" w:rsidRPr="0091664B" w:rsidRDefault="00D069DF" w:rsidP="00E3194E">
      <w:pPr>
        <w:pStyle w:val="Odstavecseseznamem"/>
      </w:pPr>
      <w:r w:rsidRPr="0091664B">
        <w:t>Fulltextové prohledávání.</w:t>
      </w:r>
    </w:p>
    <w:p w14:paraId="3BD373CA" w14:textId="77777777" w:rsidR="00D069DF" w:rsidRPr="0091664B" w:rsidRDefault="00D069DF" w:rsidP="00E3194E">
      <w:pPr>
        <w:pStyle w:val="Odstavecseseznamem"/>
      </w:pPr>
      <w:r w:rsidRPr="0091664B">
        <w:t>Vytváření rubrik článků.</w:t>
      </w:r>
    </w:p>
    <w:p w14:paraId="3A0DDD15" w14:textId="77777777" w:rsidR="00D069DF" w:rsidRPr="0091664B" w:rsidRDefault="00D069DF" w:rsidP="00E3194E">
      <w:pPr>
        <w:pStyle w:val="Odstavecseseznamem"/>
      </w:pPr>
      <w:r w:rsidRPr="0091664B">
        <w:lastRenderedPageBreak/>
        <w:t>Zařazování článků do rubrik.</w:t>
      </w:r>
    </w:p>
    <w:p w14:paraId="40E73A28" w14:textId="77777777" w:rsidR="00D069DF" w:rsidRPr="0091664B" w:rsidRDefault="00D069DF" w:rsidP="00E3194E">
      <w:pPr>
        <w:pStyle w:val="Odstavecseseznamem"/>
      </w:pPr>
      <w:r w:rsidRPr="0091664B">
        <w:t>Vytváření, mazání, přesouvání, kopírování článků.</w:t>
      </w:r>
    </w:p>
    <w:p w14:paraId="01AEEDF9" w14:textId="77777777" w:rsidR="00D069DF" w:rsidRPr="0091664B" w:rsidRDefault="00D069DF" w:rsidP="00E3194E">
      <w:pPr>
        <w:pStyle w:val="Odstavecseseznamem"/>
      </w:pPr>
      <w:r w:rsidRPr="0091664B">
        <w:t>Filtrování článků.</w:t>
      </w:r>
    </w:p>
    <w:p w14:paraId="2EEC09FA" w14:textId="77777777" w:rsidR="00D069DF" w:rsidRPr="0091664B" w:rsidRDefault="00D069DF" w:rsidP="00E3194E">
      <w:pPr>
        <w:pStyle w:val="Odstavecseseznamem"/>
      </w:pPr>
      <w:r w:rsidRPr="0091664B">
        <w:t>Třídění článků.</w:t>
      </w:r>
    </w:p>
    <w:p w14:paraId="30478F38" w14:textId="77777777" w:rsidR="00D069DF" w:rsidRPr="0091664B" w:rsidRDefault="00D069DF" w:rsidP="00E3194E">
      <w:pPr>
        <w:pStyle w:val="Odstavecseseznamem"/>
      </w:pPr>
      <w:r w:rsidRPr="0091664B">
        <w:t>Rozdělení článku na anotaci a tělo.</w:t>
      </w:r>
    </w:p>
    <w:p w14:paraId="444E2831" w14:textId="77777777" w:rsidR="00D069DF" w:rsidRPr="0091664B" w:rsidRDefault="00D069DF" w:rsidP="00E3194E">
      <w:pPr>
        <w:pStyle w:val="Odstavecseseznamem"/>
      </w:pPr>
      <w:r w:rsidRPr="0091664B">
        <w:t>Deﬁnice zobrazování podle data zviditelnění a expirace.</w:t>
      </w:r>
    </w:p>
    <w:p w14:paraId="0568B945" w14:textId="77777777" w:rsidR="00D069DF" w:rsidRPr="0091664B" w:rsidRDefault="00D069DF" w:rsidP="00E3194E">
      <w:pPr>
        <w:pStyle w:val="Odstavecseseznamem"/>
      </w:pPr>
      <w:r w:rsidRPr="0091664B">
        <w:t>Zobrazení článků jako seznamu či detailu.</w:t>
      </w:r>
    </w:p>
    <w:p w14:paraId="1D983AE6" w14:textId="77777777" w:rsidR="00D069DF" w:rsidRPr="0091664B" w:rsidRDefault="00D069DF" w:rsidP="00E3194E">
      <w:pPr>
        <w:pStyle w:val="Odstavecseseznamem"/>
      </w:pPr>
      <w:r w:rsidRPr="0091664B">
        <w:t>Vkládání formulářů.</w:t>
      </w:r>
    </w:p>
    <w:p w14:paraId="7418512F" w14:textId="77777777" w:rsidR="00D069DF" w:rsidRPr="0091664B" w:rsidRDefault="00D069DF" w:rsidP="00E3194E">
      <w:pPr>
        <w:pStyle w:val="Odstavecseseznamem"/>
      </w:pPr>
      <w:r w:rsidRPr="0091664B">
        <w:t>Práce se styly.</w:t>
      </w:r>
    </w:p>
    <w:p w14:paraId="63EF6ACA" w14:textId="77777777" w:rsidR="00D069DF" w:rsidRPr="0091664B" w:rsidRDefault="00D069DF" w:rsidP="00E3194E">
      <w:pPr>
        <w:pStyle w:val="Odstavecseseznamem"/>
      </w:pPr>
      <w:r w:rsidRPr="0091664B">
        <w:t>Přikládání souborů.</w:t>
      </w:r>
    </w:p>
    <w:p w14:paraId="72E0A4D1" w14:textId="77777777" w:rsidR="00D069DF" w:rsidRPr="0091664B" w:rsidRDefault="00D069DF" w:rsidP="00E3194E">
      <w:pPr>
        <w:pStyle w:val="Odstavecseseznamem"/>
      </w:pPr>
      <w:r w:rsidRPr="0091664B">
        <w:t>Deﬁnice zakončení článku (anketa /fórum / odpověď' autorovi).</w:t>
      </w:r>
    </w:p>
    <w:p w14:paraId="2F1FD32C" w14:textId="77777777" w:rsidR="00D069DF" w:rsidRPr="0091664B" w:rsidRDefault="00D069DF" w:rsidP="00E3194E">
      <w:pPr>
        <w:pStyle w:val="Odstavecseseznamem"/>
      </w:pPr>
      <w:r w:rsidRPr="0091664B">
        <w:t>Tematické třídění článků.</w:t>
      </w:r>
    </w:p>
    <w:p w14:paraId="72F51287" w14:textId="77777777" w:rsidR="00D069DF" w:rsidRPr="0091664B" w:rsidRDefault="00D069DF" w:rsidP="00E3194E">
      <w:pPr>
        <w:pStyle w:val="Odstavecseseznamem"/>
      </w:pPr>
      <w:r w:rsidRPr="0091664B">
        <w:t>Možnost uživatelské konfigurace položek menu, včetně odkazů a struktury.</w:t>
      </w:r>
    </w:p>
    <w:p w14:paraId="553FFE6E" w14:textId="00AB86B5" w:rsidR="00AC151B" w:rsidRPr="003B676E" w:rsidRDefault="00D069DF" w:rsidP="003B676E">
      <w:pPr>
        <w:pStyle w:val="Odstavecseseznamem"/>
      </w:pPr>
      <w:r w:rsidRPr="0091664B">
        <w:t>Možnost aplikačního menu a rychlého přehledu s napojením na hlavní agendy.</w:t>
      </w:r>
    </w:p>
    <w:p w14:paraId="1310A0C0" w14:textId="77777777" w:rsidR="00AC151B" w:rsidRDefault="00AC151B" w:rsidP="006B7239">
      <w:pPr>
        <w:pStyle w:val="normalodsazene"/>
        <w:spacing w:before="120" w:beforeAutospacing="0" w:after="0" w:afterAutospacing="0" w:line="300" w:lineRule="auto"/>
        <w:rPr>
          <w:rFonts w:ascii="Arial" w:hAnsi="Arial" w:cs="Arial"/>
        </w:rPr>
      </w:pPr>
    </w:p>
    <w:p w14:paraId="7FF39C12" w14:textId="77777777" w:rsidR="000D418D" w:rsidRPr="00470309" w:rsidRDefault="000D418D" w:rsidP="000D418D">
      <w:pPr>
        <w:pStyle w:val="normalodsazene"/>
        <w:spacing w:before="120" w:beforeAutospacing="0" w:after="0" w:afterAutospacing="0" w:line="300" w:lineRule="auto"/>
        <w:rPr>
          <w:rFonts w:ascii="Arial" w:hAnsi="Arial" w:cs="Arial"/>
          <w:i/>
        </w:rPr>
      </w:pPr>
      <w:r w:rsidRPr="00470309">
        <w:rPr>
          <w:rFonts w:ascii="Arial" w:hAnsi="Arial" w:cs="Arial"/>
          <w:i/>
        </w:rPr>
        <w:t xml:space="preserve">Tabulka č.1 – Splnění požadavků na Portál občana </w:t>
      </w:r>
    </w:p>
    <w:tbl>
      <w:tblPr>
        <w:tblStyle w:val="HCM"/>
        <w:tblW w:w="0" w:type="auto"/>
        <w:tblLook w:val="04A0" w:firstRow="1" w:lastRow="0" w:firstColumn="1" w:lastColumn="0" w:noHBand="0" w:noVBand="1"/>
      </w:tblPr>
      <w:tblGrid>
        <w:gridCol w:w="5920"/>
        <w:gridCol w:w="2693"/>
      </w:tblGrid>
      <w:tr w:rsidR="000D418D" w:rsidRPr="001C500D" w14:paraId="25C67171" w14:textId="77777777" w:rsidTr="009F7828">
        <w:trPr>
          <w:cnfStyle w:val="100000000000" w:firstRow="1" w:lastRow="0" w:firstColumn="0" w:lastColumn="0" w:oddVBand="0" w:evenVBand="0" w:oddHBand="0" w:evenHBand="0" w:firstRowFirstColumn="0" w:firstRowLastColumn="0" w:lastRowFirstColumn="0" w:lastRowLastColumn="0"/>
        </w:trPr>
        <w:tc>
          <w:tcPr>
            <w:tcW w:w="5920" w:type="dxa"/>
          </w:tcPr>
          <w:p w14:paraId="3FB752D4" w14:textId="77777777" w:rsidR="000D418D" w:rsidRPr="00483507" w:rsidRDefault="000D418D" w:rsidP="00997CAB">
            <w:pPr>
              <w:rPr>
                <w:rFonts w:cs="Arial"/>
              </w:rPr>
            </w:pPr>
            <w:r>
              <w:rPr>
                <w:rFonts w:cs="Arial"/>
              </w:rPr>
              <w:t>Naplnění p</w:t>
            </w:r>
            <w:r w:rsidRPr="00483507">
              <w:rPr>
                <w:rFonts w:cs="Arial"/>
              </w:rPr>
              <w:t>ožadavk</w:t>
            </w:r>
            <w:r>
              <w:rPr>
                <w:rFonts w:cs="Arial"/>
              </w:rPr>
              <w:t>ů</w:t>
            </w:r>
          </w:p>
        </w:tc>
        <w:tc>
          <w:tcPr>
            <w:tcW w:w="2693" w:type="dxa"/>
          </w:tcPr>
          <w:p w14:paraId="76F16541" w14:textId="77777777" w:rsidR="000D418D" w:rsidRPr="00483507" w:rsidRDefault="000D418D" w:rsidP="009F7828">
            <w:pPr>
              <w:jc w:val="center"/>
              <w:rPr>
                <w:rFonts w:cs="Arial"/>
              </w:rPr>
            </w:pPr>
            <w:r>
              <w:rPr>
                <w:rFonts w:cs="Arial"/>
              </w:rPr>
              <w:t>Splněno</w:t>
            </w:r>
          </w:p>
        </w:tc>
      </w:tr>
      <w:tr w:rsidR="000D418D" w:rsidRPr="001C500D" w14:paraId="0BDF7890" w14:textId="77777777" w:rsidTr="009F7828">
        <w:tc>
          <w:tcPr>
            <w:tcW w:w="5920" w:type="dxa"/>
          </w:tcPr>
          <w:p w14:paraId="48FAB539" w14:textId="77777777" w:rsidR="000D418D" w:rsidRPr="004F6198" w:rsidRDefault="000D418D" w:rsidP="009F7828">
            <w:pPr>
              <w:pStyle w:val="Odrky"/>
              <w:numPr>
                <w:ilvl w:val="0"/>
                <w:numId w:val="0"/>
              </w:numPr>
              <w:spacing w:before="60" w:after="60"/>
              <w:jc w:val="left"/>
              <w:rPr>
                <w:rFonts w:ascii="Arial" w:hAnsi="Arial" w:cs="Arial"/>
                <w:sz w:val="20"/>
              </w:rPr>
            </w:pPr>
            <w:r w:rsidRPr="004F6198">
              <w:rPr>
                <w:rFonts w:ascii="Arial" w:hAnsi="Arial" w:cs="Arial"/>
                <w:sz w:val="20"/>
              </w:rPr>
              <w:t xml:space="preserve">Splnění požadavků na obecné vlastnosti uvedených v kapitole </w:t>
            </w:r>
            <w:r w:rsidRPr="004F6198">
              <w:rPr>
                <w:rFonts w:ascii="Arial" w:hAnsi="Arial" w:cs="Arial"/>
                <w:sz w:val="20"/>
              </w:rPr>
              <w:fldChar w:fldCharType="begin"/>
            </w:r>
            <w:r w:rsidRPr="004F6198">
              <w:rPr>
                <w:rFonts w:ascii="Arial" w:hAnsi="Arial" w:cs="Arial"/>
                <w:sz w:val="20"/>
              </w:rPr>
              <w:instrText xml:space="preserve"> REF _Ref7816963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1.1</w:t>
            </w:r>
            <w:r w:rsidRPr="004F6198">
              <w:rPr>
                <w:rFonts w:ascii="Arial" w:hAnsi="Arial" w:cs="Arial"/>
                <w:sz w:val="20"/>
              </w:rPr>
              <w:fldChar w:fldCharType="end"/>
            </w:r>
          </w:p>
        </w:tc>
        <w:tc>
          <w:tcPr>
            <w:tcW w:w="2693" w:type="dxa"/>
          </w:tcPr>
          <w:p w14:paraId="550715E3" w14:textId="77777777" w:rsidR="000D418D" w:rsidRPr="004F6198" w:rsidRDefault="000D418D" w:rsidP="009F7828">
            <w:pPr>
              <w:jc w:val="center"/>
              <w:rPr>
                <w:rFonts w:cs="Arial"/>
                <w:highlight w:val="yellow"/>
              </w:rPr>
            </w:pPr>
            <w:r w:rsidRPr="004F6198">
              <w:rPr>
                <w:rFonts w:cs="Arial"/>
                <w:highlight w:val="yellow"/>
              </w:rPr>
              <w:t>ANO/NE</w:t>
            </w:r>
          </w:p>
        </w:tc>
      </w:tr>
      <w:tr w:rsidR="000D418D" w:rsidRPr="001C500D" w14:paraId="197575E1" w14:textId="77777777" w:rsidTr="009F7828">
        <w:tc>
          <w:tcPr>
            <w:tcW w:w="5920" w:type="dxa"/>
          </w:tcPr>
          <w:p w14:paraId="1720F0A6" w14:textId="77777777" w:rsidR="000D418D" w:rsidRPr="004F6198" w:rsidRDefault="000D418D" w:rsidP="009F7828">
            <w:pPr>
              <w:pStyle w:val="Odrky"/>
              <w:numPr>
                <w:ilvl w:val="0"/>
                <w:numId w:val="0"/>
              </w:numPr>
              <w:spacing w:before="60" w:after="60"/>
              <w:jc w:val="left"/>
              <w:rPr>
                <w:rFonts w:ascii="Arial" w:hAnsi="Arial" w:cs="Arial"/>
                <w:sz w:val="20"/>
              </w:rPr>
            </w:pPr>
            <w:r w:rsidRPr="004F6198">
              <w:rPr>
                <w:rFonts w:ascii="Arial" w:hAnsi="Arial" w:cs="Arial"/>
                <w:sz w:val="20"/>
              </w:rPr>
              <w:t xml:space="preserve">Splnění požadavků na vytvoření stromu životních situací uvedených v kapitole </w:t>
            </w:r>
            <w:r w:rsidRPr="004F6198">
              <w:rPr>
                <w:rFonts w:ascii="Arial" w:hAnsi="Arial" w:cs="Arial"/>
                <w:sz w:val="20"/>
              </w:rPr>
              <w:fldChar w:fldCharType="begin"/>
            </w:r>
            <w:r w:rsidRPr="004F6198">
              <w:rPr>
                <w:rFonts w:ascii="Arial" w:hAnsi="Arial" w:cs="Arial"/>
                <w:sz w:val="20"/>
              </w:rPr>
              <w:instrText xml:space="preserve"> REF _Ref7640786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1.2</w:t>
            </w:r>
            <w:r w:rsidRPr="004F6198">
              <w:rPr>
                <w:rFonts w:ascii="Arial" w:hAnsi="Arial" w:cs="Arial"/>
                <w:sz w:val="20"/>
              </w:rPr>
              <w:fldChar w:fldCharType="end"/>
            </w:r>
          </w:p>
        </w:tc>
        <w:tc>
          <w:tcPr>
            <w:tcW w:w="2693" w:type="dxa"/>
          </w:tcPr>
          <w:p w14:paraId="65BCDCF4" w14:textId="77777777" w:rsidR="000D418D" w:rsidRPr="004F6198" w:rsidRDefault="000D418D" w:rsidP="009F7828">
            <w:pPr>
              <w:jc w:val="center"/>
              <w:rPr>
                <w:rFonts w:cs="Arial"/>
                <w:highlight w:val="yellow"/>
              </w:rPr>
            </w:pPr>
            <w:r w:rsidRPr="004F6198">
              <w:rPr>
                <w:rFonts w:cs="Arial"/>
                <w:highlight w:val="yellow"/>
              </w:rPr>
              <w:t>ANO/NE</w:t>
            </w:r>
          </w:p>
        </w:tc>
      </w:tr>
      <w:tr w:rsidR="000D418D" w:rsidRPr="001C500D" w14:paraId="725048F5" w14:textId="77777777" w:rsidTr="009F7828">
        <w:tc>
          <w:tcPr>
            <w:tcW w:w="5920" w:type="dxa"/>
          </w:tcPr>
          <w:p w14:paraId="4A37E82B" w14:textId="77777777"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požadavků na identifikaci uvedených v kapitole </w:t>
            </w:r>
            <w:r w:rsidRPr="004F6198">
              <w:rPr>
                <w:rFonts w:ascii="Arial" w:hAnsi="Arial" w:cs="Arial"/>
                <w:sz w:val="20"/>
              </w:rPr>
              <w:fldChar w:fldCharType="begin"/>
            </w:r>
            <w:r w:rsidRPr="004F6198">
              <w:rPr>
                <w:rFonts w:ascii="Arial" w:hAnsi="Arial" w:cs="Arial"/>
                <w:sz w:val="20"/>
              </w:rPr>
              <w:instrText xml:space="preserve"> REF _Ref7817216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1.3</w:t>
            </w:r>
            <w:r w:rsidRPr="004F6198">
              <w:rPr>
                <w:rFonts w:ascii="Arial" w:hAnsi="Arial" w:cs="Arial"/>
                <w:sz w:val="20"/>
              </w:rPr>
              <w:fldChar w:fldCharType="end"/>
            </w:r>
          </w:p>
        </w:tc>
        <w:tc>
          <w:tcPr>
            <w:tcW w:w="2693" w:type="dxa"/>
          </w:tcPr>
          <w:p w14:paraId="5DD292A2" w14:textId="77777777" w:rsidR="000D418D" w:rsidRPr="004F6198" w:rsidRDefault="000D418D" w:rsidP="009F7828">
            <w:pPr>
              <w:jc w:val="center"/>
            </w:pPr>
            <w:r w:rsidRPr="004F6198">
              <w:rPr>
                <w:rFonts w:cs="Arial"/>
                <w:highlight w:val="yellow"/>
              </w:rPr>
              <w:t>ANO/NE</w:t>
            </w:r>
          </w:p>
        </w:tc>
      </w:tr>
      <w:tr w:rsidR="000D418D" w:rsidRPr="001C500D" w14:paraId="636FAAB7" w14:textId="77777777" w:rsidTr="009F7828">
        <w:tc>
          <w:tcPr>
            <w:tcW w:w="5920" w:type="dxa"/>
          </w:tcPr>
          <w:p w14:paraId="0D0BE5BA" w14:textId="77777777"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požadavků na vlastnosti a funkční požadavky na Portál občana uvedených v kapitole </w:t>
            </w:r>
            <w:r w:rsidRPr="004F6198">
              <w:rPr>
                <w:rFonts w:ascii="Arial" w:hAnsi="Arial" w:cs="Arial"/>
                <w:sz w:val="20"/>
              </w:rPr>
              <w:fldChar w:fldCharType="begin"/>
            </w:r>
            <w:r w:rsidRPr="004F6198">
              <w:rPr>
                <w:rFonts w:ascii="Arial" w:hAnsi="Arial" w:cs="Arial"/>
                <w:sz w:val="20"/>
              </w:rPr>
              <w:instrText xml:space="preserve"> REF _Ref7817233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1.4</w:t>
            </w:r>
            <w:r w:rsidRPr="004F6198">
              <w:rPr>
                <w:rFonts w:ascii="Arial" w:hAnsi="Arial" w:cs="Arial"/>
                <w:sz w:val="20"/>
              </w:rPr>
              <w:fldChar w:fldCharType="end"/>
            </w:r>
          </w:p>
        </w:tc>
        <w:tc>
          <w:tcPr>
            <w:tcW w:w="2693" w:type="dxa"/>
          </w:tcPr>
          <w:p w14:paraId="1C78DAD4" w14:textId="77777777" w:rsidR="000D418D" w:rsidRPr="004F6198" w:rsidRDefault="000D418D" w:rsidP="009F7828">
            <w:pPr>
              <w:jc w:val="center"/>
            </w:pPr>
            <w:r w:rsidRPr="004F6198">
              <w:rPr>
                <w:rFonts w:cs="Arial"/>
                <w:highlight w:val="yellow"/>
              </w:rPr>
              <w:t>ANO/NE</w:t>
            </w:r>
          </w:p>
        </w:tc>
      </w:tr>
      <w:tr w:rsidR="000D418D" w:rsidRPr="001C500D" w14:paraId="7C4CF0AB" w14:textId="77777777" w:rsidTr="009F7828">
        <w:tc>
          <w:tcPr>
            <w:tcW w:w="5920" w:type="dxa"/>
          </w:tcPr>
          <w:p w14:paraId="4DF5150F" w14:textId="77777777"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požadavků na integraci se stávajícími AIS městského úřadu uvedených v kapitole </w:t>
            </w:r>
            <w:r w:rsidRPr="004F6198">
              <w:rPr>
                <w:rFonts w:ascii="Arial" w:hAnsi="Arial" w:cs="Arial"/>
                <w:sz w:val="20"/>
              </w:rPr>
              <w:fldChar w:fldCharType="begin"/>
            </w:r>
            <w:r w:rsidRPr="004F6198">
              <w:rPr>
                <w:rFonts w:ascii="Arial" w:hAnsi="Arial" w:cs="Arial"/>
                <w:sz w:val="20"/>
              </w:rPr>
              <w:instrText xml:space="preserve"> REF _Ref7817535 \r \h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1.5</w:t>
            </w:r>
            <w:r w:rsidRPr="004F6198">
              <w:rPr>
                <w:rFonts w:ascii="Arial" w:hAnsi="Arial" w:cs="Arial"/>
                <w:sz w:val="20"/>
              </w:rPr>
              <w:fldChar w:fldCharType="end"/>
            </w:r>
          </w:p>
        </w:tc>
        <w:tc>
          <w:tcPr>
            <w:tcW w:w="2693" w:type="dxa"/>
          </w:tcPr>
          <w:p w14:paraId="4E35AD7A" w14:textId="77777777" w:rsidR="000D418D" w:rsidRPr="004F6198" w:rsidRDefault="000D418D" w:rsidP="009F7828">
            <w:pPr>
              <w:jc w:val="center"/>
            </w:pPr>
            <w:r w:rsidRPr="004F6198">
              <w:rPr>
                <w:rFonts w:cs="Arial"/>
                <w:highlight w:val="yellow"/>
              </w:rPr>
              <w:t>ANO/NE</w:t>
            </w:r>
          </w:p>
        </w:tc>
      </w:tr>
      <w:tr w:rsidR="000D418D" w:rsidRPr="001C500D" w14:paraId="08FB0EC2" w14:textId="77777777" w:rsidTr="009F7828">
        <w:tc>
          <w:tcPr>
            <w:tcW w:w="5920" w:type="dxa"/>
          </w:tcPr>
          <w:p w14:paraId="2EB9B7AC" w14:textId="65ADDB33"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obecných požadavků uvedených v kapitole </w:t>
            </w:r>
            <w:r w:rsidRPr="004F6198">
              <w:rPr>
                <w:rFonts w:ascii="Arial" w:hAnsi="Arial" w:cs="Arial"/>
                <w:sz w:val="20"/>
              </w:rPr>
              <w:fldChar w:fldCharType="begin"/>
            </w:r>
            <w:r w:rsidRPr="004F6198">
              <w:rPr>
                <w:rFonts w:ascii="Arial" w:hAnsi="Arial" w:cs="Arial"/>
                <w:sz w:val="20"/>
              </w:rPr>
              <w:instrText xml:space="preserve"> REF _Ref7817659 \r \h </w:instrText>
            </w:r>
            <w:r w:rsidR="004F6198">
              <w:rPr>
                <w:rFonts w:ascii="Arial" w:hAnsi="Arial" w:cs="Arial"/>
                <w:sz w:val="20"/>
              </w:rPr>
              <w:instrText xml:space="preserve">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1.6</w:t>
            </w:r>
            <w:r w:rsidRPr="004F6198">
              <w:rPr>
                <w:rFonts w:ascii="Arial" w:hAnsi="Arial" w:cs="Arial"/>
                <w:sz w:val="20"/>
              </w:rPr>
              <w:fldChar w:fldCharType="end"/>
            </w:r>
          </w:p>
        </w:tc>
        <w:tc>
          <w:tcPr>
            <w:tcW w:w="2693" w:type="dxa"/>
          </w:tcPr>
          <w:p w14:paraId="25C81C86" w14:textId="77777777" w:rsidR="000D418D" w:rsidRPr="004F6198" w:rsidRDefault="000D418D" w:rsidP="009F7828">
            <w:pPr>
              <w:jc w:val="center"/>
            </w:pPr>
            <w:r w:rsidRPr="004F6198">
              <w:rPr>
                <w:rFonts w:cs="Arial"/>
                <w:highlight w:val="yellow"/>
              </w:rPr>
              <w:t>ANO/NE</w:t>
            </w:r>
          </w:p>
        </w:tc>
      </w:tr>
      <w:tr w:rsidR="000D418D" w:rsidRPr="001C500D" w14:paraId="419E785D" w14:textId="77777777" w:rsidTr="009F7828">
        <w:tc>
          <w:tcPr>
            <w:tcW w:w="5920" w:type="dxa"/>
          </w:tcPr>
          <w:p w14:paraId="2271E64B" w14:textId="59BF148F" w:rsidR="000D418D" w:rsidRPr="004F6198" w:rsidRDefault="000D418D" w:rsidP="009F7828">
            <w:pPr>
              <w:pStyle w:val="Odrky"/>
              <w:numPr>
                <w:ilvl w:val="0"/>
                <w:numId w:val="0"/>
              </w:numPr>
              <w:jc w:val="left"/>
              <w:rPr>
                <w:rFonts w:ascii="Arial" w:hAnsi="Arial" w:cs="Arial"/>
                <w:sz w:val="20"/>
              </w:rPr>
            </w:pPr>
            <w:r w:rsidRPr="004F6198">
              <w:rPr>
                <w:rFonts w:ascii="Arial" w:hAnsi="Arial" w:cs="Arial"/>
                <w:sz w:val="20"/>
              </w:rPr>
              <w:t xml:space="preserve">Splnění požadavků na redakční systém uvedených v kapitole </w:t>
            </w:r>
            <w:r w:rsidRPr="004F6198">
              <w:rPr>
                <w:rFonts w:ascii="Arial" w:hAnsi="Arial" w:cs="Arial"/>
                <w:sz w:val="20"/>
              </w:rPr>
              <w:fldChar w:fldCharType="begin"/>
            </w:r>
            <w:r w:rsidRPr="004F6198">
              <w:rPr>
                <w:rFonts w:ascii="Arial" w:hAnsi="Arial" w:cs="Arial"/>
                <w:sz w:val="20"/>
              </w:rPr>
              <w:instrText xml:space="preserve"> REF _Ref7817701 \r \h </w:instrText>
            </w:r>
            <w:r w:rsidR="004F6198">
              <w:rPr>
                <w:rFonts w:ascii="Arial" w:hAnsi="Arial" w:cs="Arial"/>
                <w:sz w:val="20"/>
              </w:rPr>
              <w:instrText xml:space="preserve"> \* MERGEFORMAT </w:instrText>
            </w:r>
            <w:r w:rsidRPr="004F6198">
              <w:rPr>
                <w:rFonts w:ascii="Arial" w:hAnsi="Arial" w:cs="Arial"/>
                <w:sz w:val="20"/>
              </w:rPr>
            </w:r>
            <w:r w:rsidRPr="004F6198">
              <w:rPr>
                <w:rFonts w:ascii="Arial" w:hAnsi="Arial" w:cs="Arial"/>
                <w:sz w:val="20"/>
              </w:rPr>
              <w:fldChar w:fldCharType="separate"/>
            </w:r>
            <w:r w:rsidR="00D31E45" w:rsidRPr="004F6198">
              <w:rPr>
                <w:rFonts w:ascii="Arial" w:hAnsi="Arial" w:cs="Arial"/>
                <w:sz w:val="20"/>
              </w:rPr>
              <w:t>1.7</w:t>
            </w:r>
            <w:r w:rsidRPr="004F6198">
              <w:rPr>
                <w:rFonts w:ascii="Arial" w:hAnsi="Arial" w:cs="Arial"/>
                <w:sz w:val="20"/>
              </w:rPr>
              <w:fldChar w:fldCharType="end"/>
            </w:r>
          </w:p>
        </w:tc>
        <w:tc>
          <w:tcPr>
            <w:tcW w:w="2693" w:type="dxa"/>
          </w:tcPr>
          <w:p w14:paraId="069C9F78" w14:textId="77777777" w:rsidR="000D418D" w:rsidRPr="004F6198" w:rsidRDefault="000D418D" w:rsidP="009F7828">
            <w:pPr>
              <w:jc w:val="center"/>
            </w:pPr>
            <w:r w:rsidRPr="004F6198">
              <w:rPr>
                <w:rFonts w:cs="Arial"/>
                <w:highlight w:val="yellow"/>
              </w:rPr>
              <w:t>ANO/NE</w:t>
            </w:r>
          </w:p>
        </w:tc>
      </w:tr>
      <w:tr w:rsidR="00470309" w:rsidRPr="001C500D" w14:paraId="54B111F5" w14:textId="77777777" w:rsidTr="009F7828">
        <w:tc>
          <w:tcPr>
            <w:tcW w:w="5920" w:type="dxa"/>
          </w:tcPr>
          <w:p w14:paraId="2019C002" w14:textId="7188A74A" w:rsidR="00470309" w:rsidRPr="004F6198" w:rsidRDefault="00470309" w:rsidP="009F7828">
            <w:pPr>
              <w:pStyle w:val="Odrky"/>
              <w:numPr>
                <w:ilvl w:val="0"/>
                <w:numId w:val="0"/>
              </w:numPr>
              <w:jc w:val="left"/>
              <w:rPr>
                <w:rFonts w:ascii="Arial" w:hAnsi="Arial" w:cs="Arial"/>
                <w:sz w:val="20"/>
              </w:rPr>
            </w:pPr>
            <w:r w:rsidRPr="004F6198">
              <w:rPr>
                <w:rFonts w:ascii="Arial" w:hAnsi="Arial" w:cs="Arial"/>
                <w:sz w:val="20"/>
              </w:rPr>
              <w:t>Součástí dodávky je instalace, konfigurace, nastavení a základní školení  v místě sídla zadavatele. Instalace je provedena do technologického prostředí zadavatele.</w:t>
            </w:r>
          </w:p>
        </w:tc>
        <w:tc>
          <w:tcPr>
            <w:tcW w:w="2693" w:type="dxa"/>
          </w:tcPr>
          <w:p w14:paraId="16E7C659" w14:textId="06AFF6AA" w:rsidR="00470309" w:rsidRPr="004F6198" w:rsidRDefault="00470309" w:rsidP="009F7828">
            <w:pPr>
              <w:jc w:val="center"/>
              <w:rPr>
                <w:rFonts w:cs="Arial"/>
                <w:highlight w:val="yellow"/>
              </w:rPr>
            </w:pPr>
            <w:r w:rsidRPr="004F6198">
              <w:rPr>
                <w:rFonts w:cs="Arial"/>
                <w:highlight w:val="yellow"/>
              </w:rPr>
              <w:t>ANO/NE</w:t>
            </w:r>
          </w:p>
        </w:tc>
      </w:tr>
      <w:tr w:rsidR="00470309" w:rsidRPr="001C500D" w14:paraId="6C4899FD" w14:textId="77777777" w:rsidTr="009F7828">
        <w:tc>
          <w:tcPr>
            <w:tcW w:w="5920" w:type="dxa"/>
          </w:tcPr>
          <w:p w14:paraId="31E22169" w14:textId="3311DB83" w:rsidR="00470309" w:rsidRPr="004F6198" w:rsidRDefault="00470309" w:rsidP="009F7828">
            <w:pPr>
              <w:pStyle w:val="Odrky"/>
              <w:numPr>
                <w:ilvl w:val="0"/>
                <w:numId w:val="0"/>
              </w:numPr>
              <w:jc w:val="left"/>
              <w:rPr>
                <w:rFonts w:ascii="Arial" w:hAnsi="Arial" w:cs="Arial"/>
                <w:sz w:val="20"/>
              </w:rPr>
            </w:pPr>
            <w:r w:rsidRPr="004F6198">
              <w:rPr>
                <w:rFonts w:ascii="Arial" w:hAnsi="Arial" w:cs="Arial"/>
                <w:sz w:val="20"/>
              </w:rPr>
              <w:t>Součástí dodávky a cenové kalkulace jsou veškeré licence a konektory potřebné k řádnému provedení díla</w:t>
            </w:r>
          </w:p>
        </w:tc>
        <w:tc>
          <w:tcPr>
            <w:tcW w:w="2693" w:type="dxa"/>
          </w:tcPr>
          <w:p w14:paraId="4B288379" w14:textId="27968757" w:rsidR="00470309" w:rsidRPr="004F6198" w:rsidRDefault="00470309" w:rsidP="009F7828">
            <w:pPr>
              <w:jc w:val="center"/>
              <w:rPr>
                <w:rFonts w:cs="Arial"/>
                <w:highlight w:val="yellow"/>
              </w:rPr>
            </w:pPr>
            <w:r w:rsidRPr="004F6198">
              <w:rPr>
                <w:rFonts w:cs="Arial"/>
                <w:highlight w:val="yellow"/>
              </w:rPr>
              <w:t>ANO/NE</w:t>
            </w:r>
          </w:p>
        </w:tc>
      </w:tr>
      <w:tr w:rsidR="00470309" w:rsidRPr="001C500D" w14:paraId="215AC2F6" w14:textId="77777777" w:rsidTr="009F7828">
        <w:tc>
          <w:tcPr>
            <w:tcW w:w="5920" w:type="dxa"/>
          </w:tcPr>
          <w:p w14:paraId="71098D0C" w14:textId="7FBC2001" w:rsidR="00470309" w:rsidRPr="004F6198" w:rsidRDefault="00470309" w:rsidP="00470309">
            <w:pPr>
              <w:pStyle w:val="Odrky"/>
              <w:numPr>
                <w:ilvl w:val="0"/>
                <w:numId w:val="0"/>
              </w:numPr>
              <w:jc w:val="left"/>
              <w:rPr>
                <w:rFonts w:ascii="Arial" w:hAnsi="Arial" w:cs="Arial"/>
                <w:sz w:val="20"/>
              </w:rPr>
            </w:pPr>
            <w:r w:rsidRPr="004F6198">
              <w:rPr>
                <w:rFonts w:ascii="Arial" w:hAnsi="Arial" w:cs="Arial"/>
                <w:sz w:val="20"/>
              </w:rPr>
              <w:t>Dodávka obsahuje i nástroje na správu dodávaného řešení pro min. 2 administrátory</w:t>
            </w:r>
          </w:p>
        </w:tc>
        <w:tc>
          <w:tcPr>
            <w:tcW w:w="2693" w:type="dxa"/>
          </w:tcPr>
          <w:p w14:paraId="1674FEAC" w14:textId="54D2D531" w:rsidR="00470309" w:rsidRPr="004F6198" w:rsidRDefault="00470309" w:rsidP="009F7828">
            <w:pPr>
              <w:jc w:val="center"/>
              <w:rPr>
                <w:rFonts w:cs="Arial"/>
                <w:highlight w:val="yellow"/>
              </w:rPr>
            </w:pPr>
            <w:r w:rsidRPr="004F6198">
              <w:rPr>
                <w:rFonts w:cs="Arial"/>
                <w:highlight w:val="yellow"/>
              </w:rPr>
              <w:t>ANO/NE</w:t>
            </w:r>
          </w:p>
        </w:tc>
      </w:tr>
      <w:tr w:rsidR="000D418D" w:rsidRPr="001C500D" w14:paraId="1A9E3856" w14:textId="77777777" w:rsidTr="009F7828">
        <w:tc>
          <w:tcPr>
            <w:tcW w:w="5920" w:type="dxa"/>
          </w:tcPr>
          <w:p w14:paraId="777C6358" w14:textId="77777777" w:rsidR="000D418D" w:rsidRPr="004F6198" w:rsidRDefault="000D418D" w:rsidP="009F7828">
            <w:pPr>
              <w:rPr>
                <w:rFonts w:cs="Arial"/>
              </w:rPr>
            </w:pPr>
            <w:r w:rsidRPr="004F6198">
              <w:rPr>
                <w:rFonts w:cs="Arial"/>
              </w:rPr>
              <w:t>Název a verze dodávaného software</w:t>
            </w:r>
          </w:p>
        </w:tc>
        <w:tc>
          <w:tcPr>
            <w:tcW w:w="2693" w:type="dxa"/>
          </w:tcPr>
          <w:p w14:paraId="79FC25D2" w14:textId="36EAE6A0" w:rsidR="000D418D" w:rsidRPr="004F6198" w:rsidRDefault="000D418D" w:rsidP="00AC151B">
            <w:pPr>
              <w:pStyle w:val="Odstavecseseznamem"/>
              <w:numPr>
                <w:ilvl w:val="0"/>
                <w:numId w:val="0"/>
              </w:numPr>
              <w:jc w:val="center"/>
              <w:rPr>
                <w:rFonts w:cs="Arial"/>
                <w:highlight w:val="yellow"/>
              </w:rPr>
            </w:pPr>
            <w:r w:rsidRPr="004F6198">
              <w:rPr>
                <w:rFonts w:cs="Arial"/>
                <w:highlight w:val="yellow"/>
              </w:rPr>
              <w:t xml:space="preserve">Doplní </w:t>
            </w:r>
            <w:r w:rsidR="00D375AB" w:rsidRPr="004F6198">
              <w:rPr>
                <w:rFonts w:cs="Arial"/>
                <w:highlight w:val="yellow"/>
              </w:rPr>
              <w:t>dodavatel</w:t>
            </w:r>
          </w:p>
          <w:p w14:paraId="5943D70F" w14:textId="77777777" w:rsidR="000D418D" w:rsidRPr="004F6198" w:rsidRDefault="000D418D" w:rsidP="00AC151B">
            <w:pPr>
              <w:pStyle w:val="Odstavecseseznamem"/>
              <w:numPr>
                <w:ilvl w:val="0"/>
                <w:numId w:val="0"/>
              </w:numPr>
              <w:rPr>
                <w:highlight w:val="yellow"/>
              </w:rPr>
            </w:pPr>
          </w:p>
        </w:tc>
      </w:tr>
      <w:tr w:rsidR="00997CAB" w:rsidRPr="001C500D" w14:paraId="1D74EE7C" w14:textId="77777777" w:rsidTr="009F7828">
        <w:tc>
          <w:tcPr>
            <w:tcW w:w="8613" w:type="dxa"/>
            <w:gridSpan w:val="2"/>
          </w:tcPr>
          <w:p w14:paraId="20694BA3" w14:textId="72036A2D" w:rsidR="00950BCE" w:rsidRDefault="00950BCE" w:rsidP="00950BCE">
            <w:pPr>
              <w:rPr>
                <w:rFonts w:cs="Arial"/>
              </w:rPr>
            </w:pPr>
            <w:r w:rsidRPr="001C500D">
              <w:rPr>
                <w:rFonts w:cs="Arial"/>
              </w:rPr>
              <w:t>Název</w:t>
            </w:r>
            <w:r>
              <w:rPr>
                <w:rFonts w:cs="Arial"/>
              </w:rPr>
              <w:t>,</w:t>
            </w:r>
            <w:r w:rsidRPr="001C500D">
              <w:rPr>
                <w:rFonts w:cs="Arial"/>
              </w:rPr>
              <w:t xml:space="preserve"> </w:t>
            </w:r>
            <w:r>
              <w:rPr>
                <w:rFonts w:cs="Arial"/>
              </w:rPr>
              <w:t xml:space="preserve">popis a verze </w:t>
            </w:r>
            <w:r w:rsidRPr="001C500D">
              <w:rPr>
                <w:rFonts w:cs="Arial"/>
              </w:rPr>
              <w:t xml:space="preserve">dodávaného </w:t>
            </w:r>
            <w:r>
              <w:rPr>
                <w:rFonts w:cs="Arial"/>
              </w:rPr>
              <w:t>řešení</w:t>
            </w:r>
          </w:p>
          <w:p w14:paraId="0287702E" w14:textId="4F5B72B1" w:rsidR="00950BCE" w:rsidRPr="00F741AF" w:rsidRDefault="00950BCE" w:rsidP="00950BCE">
            <w:pPr>
              <w:rPr>
                <w:rFonts w:cs="Arial"/>
              </w:rPr>
            </w:pPr>
            <w:r w:rsidRPr="00F741AF">
              <w:rPr>
                <w:rFonts w:cs="Arial"/>
              </w:rPr>
              <w:t>Podrobný popis nabízeného ná</w:t>
            </w:r>
            <w:r>
              <w:rPr>
                <w:rFonts w:cs="Arial"/>
              </w:rPr>
              <w:t>s</w:t>
            </w:r>
            <w:r w:rsidRPr="00F741AF">
              <w:rPr>
                <w:rFonts w:cs="Arial"/>
              </w:rPr>
              <w:t xml:space="preserve">troje. </w:t>
            </w:r>
          </w:p>
          <w:p w14:paraId="20E73E86" w14:textId="77777777" w:rsidR="00950BCE" w:rsidRDefault="00950BCE" w:rsidP="00950BCE">
            <w:pPr>
              <w:rPr>
                <w:rFonts w:cs="Arial"/>
              </w:rPr>
            </w:pPr>
          </w:p>
          <w:p w14:paraId="62565BCB" w14:textId="1B8F2950" w:rsidR="00950BCE" w:rsidRDefault="003B676E" w:rsidP="00950BCE">
            <w:pPr>
              <w:rPr>
                <w:rFonts w:cs="Arial"/>
              </w:rPr>
            </w:pPr>
            <w:r>
              <w:rPr>
                <w:rFonts w:cs="Arial"/>
              </w:rPr>
              <w:t>Samostatná příloha, ze které vyplývá splnění výšeuvedených požadavků</w:t>
            </w:r>
          </w:p>
          <w:p w14:paraId="3734FBFF" w14:textId="77777777" w:rsidR="00997CAB" w:rsidRDefault="00997CAB" w:rsidP="009F7828">
            <w:pPr>
              <w:rPr>
                <w:rFonts w:cs="Arial"/>
              </w:rPr>
            </w:pPr>
          </w:p>
          <w:p w14:paraId="06B4330B" w14:textId="1AEA5846" w:rsidR="00997CAB" w:rsidRPr="000D418D" w:rsidRDefault="00997CAB" w:rsidP="00997CAB">
            <w:pPr>
              <w:pStyle w:val="Odstavecseseznamem"/>
              <w:ind w:left="0"/>
              <w:rPr>
                <w:rFonts w:cs="Arial"/>
                <w:highlight w:val="yellow"/>
              </w:rPr>
            </w:pPr>
            <w:r w:rsidRPr="000D418D">
              <w:rPr>
                <w:rFonts w:cs="Arial"/>
                <w:highlight w:val="yellow"/>
              </w:rPr>
              <w:t xml:space="preserve">Doplní </w:t>
            </w:r>
            <w:r w:rsidR="002520EE">
              <w:rPr>
                <w:rFonts w:cs="Arial"/>
                <w:highlight w:val="yellow"/>
              </w:rPr>
              <w:t>dodavatel</w:t>
            </w:r>
          </w:p>
          <w:p w14:paraId="4A16D276" w14:textId="77777777" w:rsidR="00997CAB" w:rsidRDefault="00997CAB" w:rsidP="009F7828">
            <w:pPr>
              <w:rPr>
                <w:rFonts w:cs="Arial"/>
              </w:rPr>
            </w:pPr>
          </w:p>
          <w:p w14:paraId="6894CBD0" w14:textId="77777777" w:rsidR="00997CAB" w:rsidRDefault="00997CAB" w:rsidP="009F7828">
            <w:pPr>
              <w:rPr>
                <w:rFonts w:cs="Arial"/>
              </w:rPr>
            </w:pPr>
          </w:p>
          <w:p w14:paraId="2F5BC753" w14:textId="77777777" w:rsidR="00997CAB" w:rsidRDefault="00997CAB" w:rsidP="009F7828">
            <w:pPr>
              <w:rPr>
                <w:rFonts w:cs="Arial"/>
              </w:rPr>
            </w:pPr>
          </w:p>
          <w:p w14:paraId="6EFA900B" w14:textId="77777777" w:rsidR="00997CAB" w:rsidRPr="000D418D" w:rsidRDefault="00997CAB" w:rsidP="00AC151B">
            <w:pPr>
              <w:pStyle w:val="Odstavecseseznamem"/>
              <w:numPr>
                <w:ilvl w:val="0"/>
                <w:numId w:val="0"/>
              </w:numPr>
              <w:rPr>
                <w:rFonts w:cs="Arial"/>
                <w:highlight w:val="yellow"/>
              </w:rPr>
            </w:pPr>
          </w:p>
        </w:tc>
      </w:tr>
    </w:tbl>
    <w:p w14:paraId="29EDC185" w14:textId="1956D651" w:rsidR="00997CAB" w:rsidRPr="00950BCE" w:rsidRDefault="00997CAB" w:rsidP="00E3194E">
      <w:pPr>
        <w:pStyle w:val="Bezmezer"/>
        <w:rPr>
          <w:bCs/>
          <w:i/>
          <w:sz w:val="23"/>
          <w:szCs w:val="23"/>
        </w:rPr>
      </w:pPr>
      <w:r w:rsidRPr="00950BCE">
        <w:rPr>
          <w:i/>
        </w:rPr>
        <w:t xml:space="preserve">Sloupec „Splněno“ může nabývat pouze hodnot ANO nebo NE. Hodnota jiná než ANO znamená nesplnění zadávacích podmínek a vyřazení nabídky </w:t>
      </w:r>
      <w:r w:rsidR="002520EE">
        <w:rPr>
          <w:i/>
        </w:rPr>
        <w:t>dodavatele</w:t>
      </w:r>
      <w:r w:rsidRPr="00950BCE">
        <w:rPr>
          <w:i/>
        </w:rPr>
        <w:t>. Na konci tabulky uvede přesný název a verzi dodávaného řešení a podrobně popíše splnění uvedených požadavků.</w:t>
      </w:r>
    </w:p>
    <w:p w14:paraId="2125E72E" w14:textId="77777777" w:rsidR="000D418D" w:rsidRDefault="000D418D" w:rsidP="006B7239">
      <w:pPr>
        <w:pStyle w:val="normalodsazene"/>
        <w:spacing w:before="120" w:beforeAutospacing="0" w:after="0" w:afterAutospacing="0" w:line="300" w:lineRule="auto"/>
        <w:rPr>
          <w:rFonts w:ascii="Arial" w:hAnsi="Arial" w:cs="Arial"/>
        </w:rPr>
      </w:pPr>
    </w:p>
    <w:p w14:paraId="46229DB6" w14:textId="4ECEE23D" w:rsidR="006B7239" w:rsidRPr="00B23A19" w:rsidRDefault="006B7239" w:rsidP="00950BCE">
      <w:pPr>
        <w:pStyle w:val="Nadpis3"/>
        <w:numPr>
          <w:ilvl w:val="0"/>
          <w:numId w:val="2"/>
        </w:numPr>
      </w:pPr>
      <w:bookmarkStart w:id="18" w:name="_Ref7818118"/>
      <w:r w:rsidRPr="00935C45">
        <w:rPr>
          <w:rFonts w:cs="Arial"/>
          <w:strike/>
          <w:highlight w:val="yellow"/>
        </w:rPr>
        <w:t>Požadavky na upgrade databázového prostředí</w:t>
      </w:r>
      <w:bookmarkEnd w:id="18"/>
      <w:r w:rsidR="00935C45">
        <w:rPr>
          <w:rFonts w:cs="Arial"/>
        </w:rPr>
        <w:t xml:space="preserve"> Požadavky na databázové prostředí</w:t>
      </w:r>
    </w:p>
    <w:p w14:paraId="39092C54" w14:textId="0A3CCD75" w:rsidR="006B7239" w:rsidRPr="004A69A1" w:rsidRDefault="00B253D1" w:rsidP="00E3194E">
      <w:r>
        <w:t>V</w:t>
      </w:r>
      <w:r w:rsidR="006B7239">
        <w:t xml:space="preserve">nitřní </w:t>
      </w:r>
      <w:r w:rsidR="006B7239" w:rsidRPr="004A69A1">
        <w:t>datové prostředí</w:t>
      </w:r>
      <w:r w:rsidR="006B7239">
        <w:t>, které bude poskytovat data pro portál občana</w:t>
      </w:r>
      <w:r w:rsidR="00D375AB">
        <w:t xml:space="preserve"> (spisová služba, ekonomický systém)</w:t>
      </w:r>
      <w:r w:rsidR="006B7239">
        <w:t>,</w:t>
      </w:r>
      <w:r w:rsidR="006B7239" w:rsidRPr="004A69A1">
        <w:t xml:space="preserve"> je založeno na databázovém serveru MSSQL 2012 standart, s licencemi na 4 procesory. </w:t>
      </w:r>
      <w:r w:rsidR="006B7239" w:rsidRPr="00935C45">
        <w:rPr>
          <w:strike/>
          <w:highlight w:val="yellow"/>
        </w:rPr>
        <w:t>Životní cyklus databázového serveru končí v 12.07.2022.</w:t>
      </w:r>
      <w:r w:rsidR="006B7239" w:rsidRPr="004A69A1">
        <w:t xml:space="preserve"> </w:t>
      </w:r>
      <w:r w:rsidR="001B5087" w:rsidRPr="00935C45">
        <w:rPr>
          <w:highlight w:val="yellow"/>
        </w:rPr>
        <w:t>Dodané řešení musí být s tímto prostředím kompatibilní po dobu udržitelnosti projektu</w:t>
      </w:r>
      <w:ins w:id="19" w:author="Autor">
        <w:r w:rsidR="001B5087" w:rsidRPr="00935C45">
          <w:rPr>
            <w:highlight w:val="yellow"/>
          </w:rPr>
          <w:t>.</w:t>
        </w:r>
      </w:ins>
    </w:p>
    <w:p w14:paraId="2FF66ADB" w14:textId="3B153439" w:rsidR="006B7239" w:rsidRPr="00935C45" w:rsidRDefault="006B7239" w:rsidP="00E3194E">
      <w:pPr>
        <w:rPr>
          <w:strike/>
        </w:rPr>
      </w:pPr>
      <w:r w:rsidRPr="00935C45">
        <w:rPr>
          <w:strike/>
          <w:highlight w:val="yellow"/>
        </w:rPr>
        <w:t>Z důvodu udržitelnosti jednotného datového prostředí zadavatel požaduje aktualizaci databázového prostředí na datově plně kompatibilní systém. S ohledem na to, že formuláře budou použity pro veřejnost</w:t>
      </w:r>
      <w:r w:rsidR="00586FB6" w:rsidRPr="00935C45">
        <w:rPr>
          <w:strike/>
          <w:highlight w:val="yellow"/>
        </w:rPr>
        <w:t>,</w:t>
      </w:r>
      <w:r w:rsidRPr="00935C45">
        <w:rPr>
          <w:strike/>
          <w:highlight w:val="yellow"/>
        </w:rPr>
        <w:t xml:space="preserve"> je nutné použit licence na jádra procesoru</w:t>
      </w:r>
      <w:r w:rsidR="00586FB6" w:rsidRPr="00935C45">
        <w:rPr>
          <w:strike/>
          <w:highlight w:val="yellow"/>
        </w:rPr>
        <w:t xml:space="preserve"> či obdobný licenční model, který umožňuje provozování na webu pro neomezený počet uživatelů</w:t>
      </w:r>
    </w:p>
    <w:p w14:paraId="37DDA369" w14:textId="11BB9322" w:rsidR="00997CAB" w:rsidRPr="0049634A" w:rsidRDefault="00E3194E" w:rsidP="003B676E">
      <w:pPr>
        <w:pStyle w:val="normalodsazene"/>
        <w:spacing w:before="120" w:beforeAutospacing="0" w:after="0" w:afterAutospacing="0" w:line="300" w:lineRule="auto"/>
        <w:rPr>
          <w:rFonts w:ascii="Arial" w:hAnsi="Arial" w:cs="Arial"/>
          <w:strike/>
          <w:highlight w:val="yellow"/>
        </w:rPr>
      </w:pPr>
      <w:r w:rsidRPr="0049634A">
        <w:rPr>
          <w:rFonts w:ascii="Arial" w:hAnsi="Arial" w:cs="Arial"/>
          <w:strike/>
          <w:highlight w:val="yellow"/>
        </w:rPr>
        <w:t>Požadované p</w:t>
      </w:r>
      <w:r w:rsidR="006B7239" w:rsidRPr="0049634A">
        <w:rPr>
          <w:rFonts w:ascii="Arial" w:hAnsi="Arial" w:cs="Arial"/>
          <w:strike/>
          <w:highlight w:val="yellow"/>
        </w:rPr>
        <w:t xml:space="preserve">arametry </w:t>
      </w:r>
    </w:p>
    <w:p w14:paraId="4CD2BDB3" w14:textId="666999EB" w:rsidR="00997CAB" w:rsidRPr="0049634A" w:rsidRDefault="00997CAB" w:rsidP="00997CAB">
      <w:pPr>
        <w:pStyle w:val="normalodsazene"/>
        <w:spacing w:before="120" w:beforeAutospacing="0" w:after="0" w:afterAutospacing="0" w:line="300" w:lineRule="auto"/>
        <w:rPr>
          <w:rFonts w:ascii="Arial" w:hAnsi="Arial" w:cs="Arial"/>
          <w:i/>
          <w:strike/>
          <w:highlight w:val="yellow"/>
        </w:rPr>
      </w:pPr>
      <w:r w:rsidRPr="0049634A">
        <w:rPr>
          <w:rFonts w:ascii="Arial" w:hAnsi="Arial" w:cs="Arial"/>
          <w:i/>
          <w:strike/>
          <w:highlight w:val="yellow"/>
        </w:rPr>
        <w:t>Tabulka č.2 – Splnění požadavků na upgrade databázového prostředí</w:t>
      </w:r>
    </w:p>
    <w:tbl>
      <w:tblPr>
        <w:tblStyle w:val="HCM"/>
        <w:tblW w:w="0" w:type="auto"/>
        <w:tblLook w:val="04A0" w:firstRow="1" w:lastRow="0" w:firstColumn="1" w:lastColumn="0" w:noHBand="0" w:noVBand="1"/>
      </w:tblPr>
      <w:tblGrid>
        <w:gridCol w:w="5920"/>
        <w:gridCol w:w="2693"/>
      </w:tblGrid>
      <w:tr w:rsidR="00997CAB" w:rsidRPr="0049634A" w14:paraId="29543329" w14:textId="40190870" w:rsidTr="009F7828">
        <w:trPr>
          <w:cnfStyle w:val="100000000000" w:firstRow="1" w:lastRow="0" w:firstColumn="0" w:lastColumn="0" w:oddVBand="0" w:evenVBand="0" w:oddHBand="0" w:evenHBand="0" w:firstRowFirstColumn="0" w:firstRowLastColumn="0" w:lastRowFirstColumn="0" w:lastRowLastColumn="0"/>
        </w:trPr>
        <w:tc>
          <w:tcPr>
            <w:tcW w:w="5920" w:type="dxa"/>
          </w:tcPr>
          <w:p w14:paraId="4BC44B9A" w14:textId="11FFCFEB" w:rsidR="00997CAB" w:rsidRPr="0049634A" w:rsidRDefault="00997CAB" w:rsidP="00997CAB">
            <w:pPr>
              <w:rPr>
                <w:rFonts w:cs="Arial"/>
                <w:strike/>
                <w:highlight w:val="yellow"/>
              </w:rPr>
            </w:pPr>
            <w:r w:rsidRPr="0049634A">
              <w:rPr>
                <w:rFonts w:cs="Arial"/>
                <w:strike/>
                <w:highlight w:val="yellow"/>
              </w:rPr>
              <w:t xml:space="preserve">Naplnění požadavků </w:t>
            </w:r>
          </w:p>
        </w:tc>
        <w:tc>
          <w:tcPr>
            <w:tcW w:w="2693" w:type="dxa"/>
          </w:tcPr>
          <w:p w14:paraId="4495290A" w14:textId="0AFA5199" w:rsidR="00997CAB" w:rsidRPr="0049634A" w:rsidRDefault="00997CAB" w:rsidP="009F7828">
            <w:pPr>
              <w:jc w:val="center"/>
              <w:rPr>
                <w:rFonts w:cs="Arial"/>
                <w:strike/>
                <w:highlight w:val="yellow"/>
              </w:rPr>
            </w:pPr>
            <w:r w:rsidRPr="0049634A">
              <w:rPr>
                <w:rFonts w:cs="Arial"/>
                <w:strike/>
                <w:highlight w:val="yellow"/>
              </w:rPr>
              <w:t>Splněno</w:t>
            </w:r>
          </w:p>
        </w:tc>
      </w:tr>
      <w:tr w:rsidR="00997CAB" w:rsidRPr="0049634A" w14:paraId="2D58AD59" w14:textId="56361237" w:rsidTr="009F7828">
        <w:tc>
          <w:tcPr>
            <w:tcW w:w="5920" w:type="dxa"/>
          </w:tcPr>
          <w:p w14:paraId="2E580693" w14:textId="421D62E9" w:rsidR="00950BCE" w:rsidRPr="0049634A" w:rsidRDefault="00950BCE" w:rsidP="00950BCE">
            <w:pPr>
              <w:rPr>
                <w:strike/>
                <w:highlight w:val="yellow"/>
              </w:rPr>
            </w:pPr>
            <w:r w:rsidRPr="0049634A">
              <w:rPr>
                <w:strike/>
                <w:highlight w:val="yellow"/>
              </w:rPr>
              <w:t>Databázový server ve verzi standart datově plně kompatibilní se stávající verzí MSSQL2012</w:t>
            </w:r>
            <w:r w:rsidR="003B676E" w:rsidRPr="0049634A">
              <w:rPr>
                <w:strike/>
                <w:highlight w:val="yellow"/>
              </w:rPr>
              <w:t xml:space="preserve"> umožňující provoz </w:t>
            </w:r>
            <w:r w:rsidR="002D2786" w:rsidRPr="0049634A">
              <w:rPr>
                <w:strike/>
                <w:highlight w:val="yellow"/>
              </w:rPr>
              <w:t xml:space="preserve">ekonomické  agendy </w:t>
            </w:r>
            <w:r w:rsidR="003B676E" w:rsidRPr="0049634A">
              <w:rPr>
                <w:strike/>
                <w:highlight w:val="yellow"/>
              </w:rPr>
              <w:t>a formulářového řešení</w:t>
            </w:r>
          </w:p>
          <w:p w14:paraId="1E3B6D29" w14:textId="7C684C1F" w:rsidR="00997CAB" w:rsidRPr="0049634A" w:rsidRDefault="00997CAB" w:rsidP="009F7828">
            <w:pPr>
              <w:pStyle w:val="Odrky"/>
              <w:numPr>
                <w:ilvl w:val="0"/>
                <w:numId w:val="0"/>
              </w:numPr>
              <w:spacing w:before="60" w:after="60"/>
              <w:jc w:val="left"/>
              <w:rPr>
                <w:rFonts w:ascii="Arial" w:hAnsi="Arial" w:cs="Arial"/>
                <w:strike/>
                <w:highlight w:val="yellow"/>
              </w:rPr>
            </w:pPr>
          </w:p>
        </w:tc>
        <w:tc>
          <w:tcPr>
            <w:tcW w:w="2693" w:type="dxa"/>
          </w:tcPr>
          <w:p w14:paraId="68D77963" w14:textId="72A8F118" w:rsidR="00997CAB" w:rsidRPr="0049634A" w:rsidRDefault="00997CAB" w:rsidP="009F7828">
            <w:pPr>
              <w:jc w:val="center"/>
              <w:rPr>
                <w:rFonts w:cs="Arial"/>
                <w:strike/>
                <w:highlight w:val="yellow"/>
              </w:rPr>
            </w:pPr>
            <w:r w:rsidRPr="0049634A">
              <w:rPr>
                <w:rFonts w:cs="Arial"/>
                <w:strike/>
                <w:highlight w:val="yellow"/>
              </w:rPr>
              <w:t>ANO/NE</w:t>
            </w:r>
          </w:p>
        </w:tc>
      </w:tr>
      <w:tr w:rsidR="00950BCE" w:rsidRPr="0049634A" w14:paraId="372F8ADA" w14:textId="46FA76FD" w:rsidTr="009F7828">
        <w:tc>
          <w:tcPr>
            <w:tcW w:w="5920" w:type="dxa"/>
          </w:tcPr>
          <w:p w14:paraId="50D99518" w14:textId="40F9F3E2" w:rsidR="00950BCE" w:rsidRPr="0049634A" w:rsidRDefault="00950BCE" w:rsidP="00950BCE">
            <w:pPr>
              <w:rPr>
                <w:strike/>
                <w:highlight w:val="yellow"/>
              </w:rPr>
            </w:pPr>
            <w:r w:rsidRPr="0049634A">
              <w:rPr>
                <w:strike/>
                <w:highlight w:val="yellow"/>
              </w:rPr>
              <w:t>Licence na 1 instanci pro 6 virtuálních jader</w:t>
            </w:r>
          </w:p>
          <w:p w14:paraId="346B3C7C" w14:textId="500DF653" w:rsidR="00950BCE" w:rsidRPr="0049634A" w:rsidRDefault="00950BCE" w:rsidP="009F7828">
            <w:pPr>
              <w:pStyle w:val="Odrky"/>
              <w:numPr>
                <w:ilvl w:val="0"/>
                <w:numId w:val="0"/>
              </w:numPr>
              <w:spacing w:before="60" w:after="60"/>
              <w:jc w:val="left"/>
              <w:rPr>
                <w:rFonts w:ascii="Arial" w:hAnsi="Arial" w:cs="Arial"/>
                <w:strike/>
                <w:highlight w:val="yellow"/>
              </w:rPr>
            </w:pPr>
          </w:p>
        </w:tc>
        <w:tc>
          <w:tcPr>
            <w:tcW w:w="2693" w:type="dxa"/>
          </w:tcPr>
          <w:p w14:paraId="10FC3951" w14:textId="673713AB" w:rsidR="00950BCE" w:rsidRPr="0049634A" w:rsidRDefault="00950BCE" w:rsidP="009F7828">
            <w:pPr>
              <w:jc w:val="center"/>
              <w:rPr>
                <w:rFonts w:cs="Arial"/>
                <w:strike/>
                <w:highlight w:val="yellow"/>
              </w:rPr>
            </w:pPr>
            <w:r w:rsidRPr="0049634A">
              <w:rPr>
                <w:rFonts w:cs="Arial"/>
                <w:strike/>
                <w:highlight w:val="yellow"/>
              </w:rPr>
              <w:t>ANO/NE</w:t>
            </w:r>
          </w:p>
        </w:tc>
      </w:tr>
      <w:tr w:rsidR="00950BCE" w:rsidRPr="0049634A" w14:paraId="2788752C" w14:textId="7501373D" w:rsidTr="009F7828">
        <w:tc>
          <w:tcPr>
            <w:tcW w:w="5920" w:type="dxa"/>
          </w:tcPr>
          <w:p w14:paraId="04A00C47" w14:textId="3467E7E1" w:rsidR="00950BCE" w:rsidRPr="0049634A" w:rsidRDefault="00950BCE" w:rsidP="00950BCE">
            <w:pPr>
              <w:rPr>
                <w:rFonts w:cs="Arial"/>
                <w:strike/>
                <w:highlight w:val="yellow"/>
              </w:rPr>
            </w:pPr>
            <w:r w:rsidRPr="0049634A">
              <w:rPr>
                <w:strike/>
                <w:highlight w:val="yellow"/>
              </w:rPr>
              <w:t>Licence musí pořízeny v licenčním programu určeném pro státní správu</w:t>
            </w:r>
          </w:p>
        </w:tc>
        <w:tc>
          <w:tcPr>
            <w:tcW w:w="2693" w:type="dxa"/>
          </w:tcPr>
          <w:p w14:paraId="0B03B020" w14:textId="1637C805" w:rsidR="00950BCE" w:rsidRPr="0049634A" w:rsidRDefault="00950BCE" w:rsidP="009F7828">
            <w:pPr>
              <w:jc w:val="center"/>
              <w:rPr>
                <w:rFonts w:cs="Arial"/>
                <w:strike/>
                <w:highlight w:val="yellow"/>
              </w:rPr>
            </w:pPr>
            <w:r w:rsidRPr="0049634A">
              <w:rPr>
                <w:rFonts w:cs="Arial"/>
                <w:strike/>
                <w:highlight w:val="yellow"/>
              </w:rPr>
              <w:t>ANO/NE</w:t>
            </w:r>
          </w:p>
        </w:tc>
      </w:tr>
      <w:tr w:rsidR="00950BCE" w:rsidRPr="0049634A" w14:paraId="2E491380" w14:textId="4CEF738D" w:rsidTr="009F7828">
        <w:tc>
          <w:tcPr>
            <w:tcW w:w="5920" w:type="dxa"/>
          </w:tcPr>
          <w:p w14:paraId="1617E1DB" w14:textId="0566A30F" w:rsidR="00950BCE" w:rsidRPr="0049634A" w:rsidRDefault="00950BCE" w:rsidP="00950BCE">
            <w:pPr>
              <w:rPr>
                <w:strike/>
                <w:highlight w:val="yellow"/>
              </w:rPr>
            </w:pPr>
            <w:r w:rsidRPr="0049634A">
              <w:rPr>
                <w:strike/>
                <w:highlight w:val="yellow"/>
              </w:rPr>
              <w:t>Databázový software je podporován po celou dobu udržitelnosti projektu</w:t>
            </w:r>
          </w:p>
          <w:p w14:paraId="08371789" w14:textId="4D8A1791" w:rsidR="00950BCE" w:rsidRPr="0049634A" w:rsidRDefault="00950BCE" w:rsidP="009F7828">
            <w:pPr>
              <w:pStyle w:val="Odrky"/>
              <w:numPr>
                <w:ilvl w:val="0"/>
                <w:numId w:val="0"/>
              </w:numPr>
              <w:spacing w:before="60" w:after="60"/>
              <w:jc w:val="left"/>
              <w:rPr>
                <w:rFonts w:ascii="Arial" w:hAnsi="Arial" w:cs="Arial"/>
                <w:strike/>
                <w:highlight w:val="yellow"/>
              </w:rPr>
            </w:pPr>
          </w:p>
        </w:tc>
        <w:tc>
          <w:tcPr>
            <w:tcW w:w="2693" w:type="dxa"/>
          </w:tcPr>
          <w:p w14:paraId="448E9DD0" w14:textId="17B319BF" w:rsidR="00950BCE" w:rsidRPr="0049634A" w:rsidRDefault="00950BCE" w:rsidP="009F7828">
            <w:pPr>
              <w:jc w:val="center"/>
              <w:rPr>
                <w:rFonts w:cs="Arial"/>
                <w:strike/>
                <w:highlight w:val="yellow"/>
              </w:rPr>
            </w:pPr>
            <w:r w:rsidRPr="0049634A">
              <w:rPr>
                <w:rFonts w:cs="Arial"/>
                <w:strike/>
                <w:highlight w:val="yellow"/>
              </w:rPr>
              <w:t>ANO/NE</w:t>
            </w:r>
          </w:p>
        </w:tc>
      </w:tr>
      <w:tr w:rsidR="00AC151B" w:rsidRPr="0049634A" w14:paraId="1461A519" w14:textId="33EDE871" w:rsidTr="009F7828">
        <w:tc>
          <w:tcPr>
            <w:tcW w:w="8613" w:type="dxa"/>
            <w:gridSpan w:val="2"/>
          </w:tcPr>
          <w:p w14:paraId="3DFEF5C4" w14:textId="3ACC2E02" w:rsidR="00AC151B" w:rsidRPr="0049634A" w:rsidRDefault="00AC151B" w:rsidP="009F7828">
            <w:pPr>
              <w:rPr>
                <w:rFonts w:cs="Arial"/>
                <w:strike/>
                <w:highlight w:val="yellow"/>
              </w:rPr>
            </w:pPr>
            <w:r w:rsidRPr="0049634A">
              <w:rPr>
                <w:rFonts w:cs="Arial"/>
                <w:strike/>
                <w:highlight w:val="yellow"/>
              </w:rPr>
              <w:t>Název a verze dodávaného software</w:t>
            </w:r>
          </w:p>
          <w:p w14:paraId="79273026" w14:textId="07AE96E1" w:rsidR="00AC151B" w:rsidRPr="0049634A" w:rsidRDefault="00AC151B" w:rsidP="00AC151B">
            <w:pPr>
              <w:pStyle w:val="Odstavecseseznamem"/>
              <w:numPr>
                <w:ilvl w:val="0"/>
                <w:numId w:val="0"/>
              </w:numPr>
              <w:rPr>
                <w:rFonts w:cs="Arial"/>
                <w:strike/>
                <w:highlight w:val="yellow"/>
              </w:rPr>
            </w:pPr>
            <w:r w:rsidRPr="0049634A">
              <w:rPr>
                <w:rFonts w:cs="Arial"/>
                <w:strike/>
                <w:highlight w:val="yellow"/>
              </w:rPr>
              <w:t xml:space="preserve">Doplní </w:t>
            </w:r>
            <w:r w:rsidR="002520EE" w:rsidRPr="0049634A">
              <w:rPr>
                <w:rFonts w:cs="Arial"/>
                <w:strike/>
                <w:highlight w:val="yellow"/>
              </w:rPr>
              <w:t>dodavatel</w:t>
            </w:r>
          </w:p>
          <w:p w14:paraId="6F6F1ABD" w14:textId="4FDEDDC0" w:rsidR="00AC151B" w:rsidRPr="0049634A" w:rsidRDefault="00AC151B" w:rsidP="00AC151B">
            <w:pPr>
              <w:pStyle w:val="Odstavecseseznamem"/>
              <w:numPr>
                <w:ilvl w:val="0"/>
                <w:numId w:val="0"/>
              </w:numPr>
              <w:rPr>
                <w:rFonts w:cs="Arial"/>
                <w:strike/>
                <w:highlight w:val="yellow"/>
              </w:rPr>
            </w:pPr>
          </w:p>
        </w:tc>
      </w:tr>
    </w:tbl>
    <w:p w14:paraId="5EFF02D1" w14:textId="0440A710" w:rsidR="003B676E" w:rsidRPr="0049634A" w:rsidRDefault="003B676E" w:rsidP="003B676E">
      <w:pPr>
        <w:pStyle w:val="normalodsazene"/>
        <w:spacing w:before="120" w:beforeAutospacing="0" w:after="0" w:afterAutospacing="0" w:line="300" w:lineRule="auto"/>
        <w:rPr>
          <w:rFonts w:ascii="Arial" w:hAnsi="Arial" w:cs="Arial"/>
          <w:strike/>
        </w:rPr>
      </w:pPr>
      <w:r w:rsidRPr="0049634A">
        <w:rPr>
          <w:rFonts w:ascii="Arial" w:hAnsi="Arial" w:cs="Arial"/>
          <w:strike/>
          <w:highlight w:val="yellow"/>
        </w:rPr>
        <w:t xml:space="preserve">Cena za dodávku upgrade databázového prostředí bude zahrnuta v ceně projektu. </w:t>
      </w:r>
    </w:p>
    <w:p w14:paraId="01075ADF" w14:textId="77777777" w:rsidR="006B7239" w:rsidRPr="0091664B" w:rsidRDefault="006B7239" w:rsidP="00D42007">
      <w:pPr>
        <w:pStyle w:val="normalodsazene"/>
        <w:spacing w:before="120" w:beforeAutospacing="0" w:after="0" w:afterAutospacing="0" w:line="300" w:lineRule="auto"/>
        <w:rPr>
          <w:rFonts w:ascii="Arial" w:hAnsi="Arial" w:cs="Arial"/>
        </w:rPr>
      </w:pPr>
    </w:p>
    <w:p w14:paraId="1235C5A0" w14:textId="77777777" w:rsidR="00D42007" w:rsidRPr="00D42007" w:rsidRDefault="00D42007" w:rsidP="00950BCE">
      <w:pPr>
        <w:pStyle w:val="Nadpis3"/>
        <w:numPr>
          <w:ilvl w:val="0"/>
          <w:numId w:val="2"/>
        </w:numPr>
      </w:pPr>
      <w:r w:rsidRPr="00D42007">
        <w:rPr>
          <w:rFonts w:cs="Arial"/>
          <w:szCs w:val="20"/>
        </w:rPr>
        <w:t>Licenční model</w:t>
      </w:r>
    </w:p>
    <w:p w14:paraId="6562995F" w14:textId="0C41A842" w:rsidR="00997CAB" w:rsidRPr="003B676E" w:rsidRDefault="00D42007" w:rsidP="00997CAB">
      <w:pPr>
        <w:rPr>
          <w:b/>
          <w:u w:val="single"/>
        </w:rPr>
      </w:pPr>
      <w:r w:rsidRPr="0091664B">
        <w:t xml:space="preserve">Součástí dodávky </w:t>
      </w:r>
      <w:r>
        <w:t xml:space="preserve">a ceny </w:t>
      </w:r>
      <w:r w:rsidRPr="0091664B">
        <w:t xml:space="preserve">musí být veškeré potřebné časově neomezené licence pro legální užívání a správný chod celého Portálu občana a celého, tzn. veškeré licence na používání Portálu občana včetně potřebných integračních konektorů na požadované </w:t>
      </w:r>
      <w:r>
        <w:t>A</w:t>
      </w:r>
      <w:r w:rsidRPr="0091664B">
        <w:t xml:space="preserve">IS dle této </w:t>
      </w:r>
      <w:r w:rsidR="00E3194E">
        <w:t>zadávací dokumentace</w:t>
      </w:r>
      <w:r w:rsidR="00D83161">
        <w:t xml:space="preserve"> včetně přístupu třetích stran na rozhraní portálu</w:t>
      </w:r>
      <w:r w:rsidR="00E3194E">
        <w:t>.</w:t>
      </w:r>
    </w:p>
    <w:p w14:paraId="12A2C4CB" w14:textId="77777777" w:rsidR="00997CAB" w:rsidRDefault="00997CAB" w:rsidP="00997CAB">
      <w:pPr>
        <w:pStyle w:val="normalodsazene"/>
        <w:spacing w:before="120" w:beforeAutospacing="0" w:after="0" w:afterAutospacing="0" w:line="300" w:lineRule="auto"/>
        <w:rPr>
          <w:rFonts w:ascii="Arial" w:hAnsi="Arial" w:cs="Arial"/>
        </w:rPr>
      </w:pPr>
      <w:r>
        <w:rPr>
          <w:rFonts w:ascii="Arial" w:hAnsi="Arial" w:cs="Arial"/>
        </w:rPr>
        <w:t>Tabulka č.3 – Splnění požadavků na licenční model</w:t>
      </w:r>
    </w:p>
    <w:tbl>
      <w:tblPr>
        <w:tblStyle w:val="HCM"/>
        <w:tblW w:w="0" w:type="auto"/>
        <w:tblLook w:val="04A0" w:firstRow="1" w:lastRow="0" w:firstColumn="1" w:lastColumn="0" w:noHBand="0" w:noVBand="1"/>
      </w:tblPr>
      <w:tblGrid>
        <w:gridCol w:w="5920"/>
        <w:gridCol w:w="2693"/>
      </w:tblGrid>
      <w:tr w:rsidR="00997CAB" w:rsidRPr="001C500D" w14:paraId="133E7625" w14:textId="77777777" w:rsidTr="009F7828">
        <w:trPr>
          <w:cnfStyle w:val="100000000000" w:firstRow="1" w:lastRow="0" w:firstColumn="0" w:lastColumn="0" w:oddVBand="0" w:evenVBand="0" w:oddHBand="0" w:evenHBand="0" w:firstRowFirstColumn="0" w:firstRowLastColumn="0" w:lastRowFirstColumn="0" w:lastRowLastColumn="0"/>
        </w:trPr>
        <w:tc>
          <w:tcPr>
            <w:tcW w:w="5920" w:type="dxa"/>
          </w:tcPr>
          <w:p w14:paraId="09645181" w14:textId="77777777" w:rsidR="00997CAB" w:rsidRPr="00483507" w:rsidRDefault="00997CAB" w:rsidP="00997CAB">
            <w:pPr>
              <w:rPr>
                <w:rFonts w:cs="Arial"/>
              </w:rPr>
            </w:pPr>
            <w:r>
              <w:rPr>
                <w:rFonts w:cs="Arial"/>
              </w:rPr>
              <w:t>Naplnění p</w:t>
            </w:r>
            <w:r w:rsidRPr="00483507">
              <w:rPr>
                <w:rFonts w:cs="Arial"/>
              </w:rPr>
              <w:t>ožadavk</w:t>
            </w:r>
            <w:r>
              <w:rPr>
                <w:rFonts w:cs="Arial"/>
              </w:rPr>
              <w:t>ů</w:t>
            </w:r>
            <w:r w:rsidRPr="00483507">
              <w:rPr>
                <w:rFonts w:cs="Arial"/>
              </w:rPr>
              <w:t xml:space="preserve"> </w:t>
            </w:r>
          </w:p>
        </w:tc>
        <w:tc>
          <w:tcPr>
            <w:tcW w:w="2693" w:type="dxa"/>
          </w:tcPr>
          <w:p w14:paraId="6897665A" w14:textId="77777777" w:rsidR="00997CAB" w:rsidRPr="00483507" w:rsidRDefault="00997CAB" w:rsidP="009F7828">
            <w:pPr>
              <w:jc w:val="center"/>
              <w:rPr>
                <w:rFonts w:cs="Arial"/>
              </w:rPr>
            </w:pPr>
            <w:r>
              <w:rPr>
                <w:rFonts w:cs="Arial"/>
              </w:rPr>
              <w:t>Splněno</w:t>
            </w:r>
          </w:p>
        </w:tc>
      </w:tr>
      <w:tr w:rsidR="00997CAB" w:rsidRPr="001C500D" w14:paraId="44E8D9ED" w14:textId="77777777" w:rsidTr="009F7828">
        <w:tc>
          <w:tcPr>
            <w:tcW w:w="5920" w:type="dxa"/>
          </w:tcPr>
          <w:p w14:paraId="5E472F0C" w14:textId="77777777" w:rsidR="00997CAB" w:rsidRPr="00483507" w:rsidRDefault="00997CAB" w:rsidP="009F7828">
            <w:pPr>
              <w:pStyle w:val="Odrky"/>
              <w:numPr>
                <w:ilvl w:val="0"/>
                <w:numId w:val="0"/>
              </w:numPr>
              <w:spacing w:before="60" w:after="60"/>
              <w:jc w:val="left"/>
              <w:rPr>
                <w:rFonts w:ascii="Arial" w:hAnsi="Arial" w:cs="Arial"/>
              </w:rPr>
            </w:pPr>
            <w:r>
              <w:rPr>
                <w:rFonts w:ascii="Arial" w:hAnsi="Arial" w:cs="Arial"/>
              </w:rPr>
              <w:t>Splnění požadavků na licenční model uvedených v kapitole 3</w:t>
            </w:r>
          </w:p>
        </w:tc>
        <w:tc>
          <w:tcPr>
            <w:tcW w:w="2693" w:type="dxa"/>
          </w:tcPr>
          <w:p w14:paraId="6BE4D5BE" w14:textId="77777777" w:rsidR="00997CAB" w:rsidRPr="000D418D" w:rsidRDefault="00997CAB" w:rsidP="009F7828">
            <w:pPr>
              <w:jc w:val="center"/>
              <w:rPr>
                <w:rFonts w:cs="Arial"/>
                <w:highlight w:val="yellow"/>
              </w:rPr>
            </w:pPr>
            <w:r w:rsidRPr="000D418D">
              <w:rPr>
                <w:rFonts w:cs="Arial"/>
                <w:highlight w:val="yellow"/>
              </w:rPr>
              <w:t>ANO/NE</w:t>
            </w:r>
          </w:p>
        </w:tc>
      </w:tr>
      <w:tr w:rsidR="00AC151B" w:rsidRPr="001C500D" w14:paraId="4F44C0C7" w14:textId="77777777" w:rsidTr="009F7828">
        <w:tc>
          <w:tcPr>
            <w:tcW w:w="8613" w:type="dxa"/>
            <w:gridSpan w:val="2"/>
          </w:tcPr>
          <w:p w14:paraId="33FD3556" w14:textId="77777777" w:rsidR="00AC151B" w:rsidRDefault="00AC151B" w:rsidP="009F7828">
            <w:pPr>
              <w:rPr>
                <w:rFonts w:cs="Arial"/>
              </w:rPr>
            </w:pPr>
            <w:r>
              <w:rPr>
                <w:rFonts w:cs="Arial"/>
              </w:rPr>
              <w:t>Popis licenčního modelu</w:t>
            </w:r>
          </w:p>
          <w:p w14:paraId="13F3EEB9" w14:textId="4B370DC3" w:rsidR="00AC151B" w:rsidRPr="000D418D" w:rsidRDefault="00AC151B" w:rsidP="00AC151B">
            <w:pPr>
              <w:pStyle w:val="Odstavecseseznamem"/>
              <w:numPr>
                <w:ilvl w:val="0"/>
                <w:numId w:val="0"/>
              </w:numPr>
              <w:rPr>
                <w:rFonts w:cs="Arial"/>
                <w:highlight w:val="yellow"/>
              </w:rPr>
            </w:pPr>
            <w:r w:rsidRPr="000D418D">
              <w:rPr>
                <w:rFonts w:cs="Arial"/>
                <w:highlight w:val="yellow"/>
              </w:rPr>
              <w:t xml:space="preserve">Doplní </w:t>
            </w:r>
            <w:r w:rsidR="002520EE">
              <w:rPr>
                <w:rFonts w:cs="Arial"/>
                <w:highlight w:val="yellow"/>
              </w:rPr>
              <w:t>dodavatel</w:t>
            </w:r>
          </w:p>
          <w:p w14:paraId="1019F7D1" w14:textId="77777777" w:rsidR="00AC151B" w:rsidRPr="000D418D" w:rsidRDefault="00AC151B" w:rsidP="00AC151B">
            <w:pPr>
              <w:pStyle w:val="Odstavecseseznamem"/>
              <w:numPr>
                <w:ilvl w:val="0"/>
                <w:numId w:val="0"/>
              </w:numPr>
              <w:rPr>
                <w:rFonts w:cs="Arial"/>
                <w:highlight w:val="yellow"/>
              </w:rPr>
            </w:pPr>
          </w:p>
        </w:tc>
      </w:tr>
    </w:tbl>
    <w:p w14:paraId="1BA46072" w14:textId="77777777" w:rsidR="00997CAB" w:rsidRDefault="00997CAB" w:rsidP="00D42007">
      <w:pPr>
        <w:pStyle w:val="normalodsazene"/>
        <w:spacing w:before="120" w:beforeAutospacing="0" w:after="0" w:afterAutospacing="0" w:line="300" w:lineRule="auto"/>
        <w:rPr>
          <w:rFonts w:ascii="Arial" w:hAnsi="Arial" w:cs="Arial"/>
          <w:b/>
          <w:color w:val="000000"/>
          <w:szCs w:val="20"/>
          <w:u w:val="single"/>
        </w:rPr>
      </w:pPr>
    </w:p>
    <w:p w14:paraId="0C14BA34" w14:textId="77777777" w:rsidR="00997CAB" w:rsidRPr="0091664B" w:rsidRDefault="00997CAB" w:rsidP="00D42007">
      <w:pPr>
        <w:pStyle w:val="normalodsazene"/>
        <w:spacing w:before="120" w:beforeAutospacing="0" w:after="0" w:afterAutospacing="0" w:line="300" w:lineRule="auto"/>
        <w:rPr>
          <w:rFonts w:ascii="Arial" w:hAnsi="Arial" w:cs="Arial"/>
          <w:b/>
          <w:u w:val="single"/>
        </w:rPr>
      </w:pPr>
    </w:p>
    <w:p w14:paraId="123806A1" w14:textId="77777777" w:rsidR="00D42007" w:rsidRPr="00D42007" w:rsidRDefault="00D42007" w:rsidP="00950BCE">
      <w:pPr>
        <w:pStyle w:val="Nadpis3"/>
        <w:numPr>
          <w:ilvl w:val="0"/>
          <w:numId w:val="2"/>
        </w:numPr>
      </w:pPr>
      <w:bookmarkStart w:id="20" w:name="_Ref7881011"/>
      <w:r>
        <w:rPr>
          <w:rFonts w:cs="Arial"/>
          <w:szCs w:val="20"/>
        </w:rPr>
        <w:t>Implementační projekt</w:t>
      </w:r>
      <w:bookmarkEnd w:id="20"/>
    </w:p>
    <w:p w14:paraId="0A6308A3" w14:textId="77777777" w:rsidR="00D42007" w:rsidRPr="0091664B" w:rsidRDefault="00D42007" w:rsidP="00D42007">
      <w:pPr>
        <w:pStyle w:val="normalodsazene"/>
        <w:spacing w:before="120" w:beforeAutospacing="0" w:after="0" w:afterAutospacing="0" w:line="300" w:lineRule="auto"/>
        <w:rPr>
          <w:rFonts w:ascii="Arial" w:hAnsi="Arial" w:cs="Arial"/>
        </w:rPr>
      </w:pPr>
      <w:r w:rsidRPr="0091664B">
        <w:rPr>
          <w:rFonts w:ascii="Arial" w:hAnsi="Arial" w:cs="Arial"/>
        </w:rPr>
        <w:t>Součástí dodávky bude vypracování projektu nasazení (implementační projekt), jehož součástí bude</w:t>
      </w:r>
      <w:r>
        <w:rPr>
          <w:rFonts w:ascii="Arial" w:hAnsi="Arial" w:cs="Arial"/>
        </w:rPr>
        <w:t>:</w:t>
      </w:r>
      <w:r w:rsidRPr="0091664B">
        <w:rPr>
          <w:rFonts w:ascii="Arial" w:hAnsi="Arial" w:cs="Arial"/>
        </w:rPr>
        <w:t xml:space="preserve"> </w:t>
      </w:r>
    </w:p>
    <w:p w14:paraId="144F06E5" w14:textId="77777777" w:rsidR="00D42007" w:rsidRPr="00E3194E" w:rsidRDefault="00D42007" w:rsidP="00E3194E">
      <w:pPr>
        <w:pStyle w:val="Odstavecseseznamem"/>
      </w:pPr>
      <w:r w:rsidRPr="00E3194E">
        <w:t>analýza současného stavu a návrh IT architektury projektu, způsob integrace se systémy úřadu</w:t>
      </w:r>
    </w:p>
    <w:p w14:paraId="36C84314" w14:textId="4685D9CE" w:rsidR="00D42007" w:rsidRPr="00E3194E" w:rsidRDefault="00E24771" w:rsidP="00E3194E">
      <w:pPr>
        <w:pStyle w:val="Odstavecseseznamem"/>
      </w:pPr>
      <w:r>
        <w:t xml:space="preserve">Analýza včetně </w:t>
      </w:r>
      <w:r w:rsidR="00D42007" w:rsidRPr="00E3194E">
        <w:t>návrh</w:t>
      </w:r>
      <w:r>
        <w:t>u</w:t>
      </w:r>
      <w:r w:rsidR="00D42007" w:rsidRPr="00E3194E">
        <w:t xml:space="preserve"> obsahu, funkce a řešení Portálu občana (např. struktura stromu a rozsah životních situací, veřejná a neveřejná část portálu a podání elektronických formulářů apod.)  </w:t>
      </w:r>
    </w:p>
    <w:p w14:paraId="3BC21F79" w14:textId="77777777" w:rsidR="00D42007" w:rsidRPr="00E3194E" w:rsidRDefault="00D42007" w:rsidP="00E3194E">
      <w:pPr>
        <w:pStyle w:val="Odstavecseseznamem"/>
      </w:pPr>
      <w:r w:rsidRPr="00E3194E">
        <w:t xml:space="preserve">popis implementace systému, zejména: </w:t>
      </w:r>
    </w:p>
    <w:p w14:paraId="213E2A31" w14:textId="77777777" w:rsidR="00D42007" w:rsidRPr="00E3194E" w:rsidRDefault="00D42007" w:rsidP="00950BCE">
      <w:pPr>
        <w:pStyle w:val="Odstavecseseznamem"/>
        <w:numPr>
          <w:ilvl w:val="1"/>
          <w:numId w:val="7"/>
        </w:numPr>
      </w:pPr>
      <w:r w:rsidRPr="00E3194E">
        <w:t>detailní popis integrací portálů s provozovanými informačními systémy úřadu,</w:t>
      </w:r>
    </w:p>
    <w:p w14:paraId="68E56D58" w14:textId="77777777" w:rsidR="00D42007" w:rsidRPr="00E3194E" w:rsidRDefault="00D42007" w:rsidP="00950BCE">
      <w:pPr>
        <w:pStyle w:val="Odstavecseseznamem"/>
        <w:numPr>
          <w:ilvl w:val="1"/>
          <w:numId w:val="7"/>
        </w:numPr>
      </w:pPr>
      <w:r w:rsidRPr="00E3194E">
        <w:t>popis implementace včetně časového harmonogramu,</w:t>
      </w:r>
    </w:p>
    <w:p w14:paraId="44A0B71D" w14:textId="77777777" w:rsidR="00D42007" w:rsidRPr="00E3194E" w:rsidRDefault="00D42007" w:rsidP="00950BCE">
      <w:pPr>
        <w:pStyle w:val="Odstavecseseznamem"/>
        <w:numPr>
          <w:ilvl w:val="1"/>
          <w:numId w:val="7"/>
        </w:numPr>
      </w:pPr>
      <w:r w:rsidRPr="00E3194E">
        <w:t xml:space="preserve">popis rozhraní pro integraci s jinými systémy (jeho datový a funkční model), </w:t>
      </w:r>
    </w:p>
    <w:p w14:paraId="649DADD2" w14:textId="77777777" w:rsidR="00D42007" w:rsidRDefault="00D42007" w:rsidP="00950BCE">
      <w:pPr>
        <w:pStyle w:val="Odstavecseseznamem"/>
        <w:numPr>
          <w:ilvl w:val="1"/>
          <w:numId w:val="7"/>
        </w:numPr>
      </w:pPr>
      <w:r w:rsidRPr="00E3194E">
        <w:t>řízení rizik</w:t>
      </w:r>
    </w:p>
    <w:p w14:paraId="14657C1B" w14:textId="1456CB10" w:rsidR="000A0B27" w:rsidRPr="00E3194E" w:rsidRDefault="000A0B27" w:rsidP="00950BCE">
      <w:pPr>
        <w:pStyle w:val="Odstavecseseznamem"/>
        <w:numPr>
          <w:ilvl w:val="1"/>
          <w:numId w:val="7"/>
        </w:numPr>
      </w:pPr>
      <w:r>
        <w:t>popis funkcí</w:t>
      </w:r>
    </w:p>
    <w:p w14:paraId="10224CC6" w14:textId="77777777" w:rsidR="00D42007" w:rsidRPr="00E3194E" w:rsidRDefault="00D42007" w:rsidP="00950BCE">
      <w:pPr>
        <w:pStyle w:val="Odstavecseseznamem"/>
        <w:numPr>
          <w:ilvl w:val="1"/>
          <w:numId w:val="7"/>
        </w:numPr>
      </w:pPr>
      <w:r w:rsidRPr="00E3194E">
        <w:t>popis metodiky vyhodnocení testovacího provozu pro předání díla do rutinního provozu.</w:t>
      </w:r>
    </w:p>
    <w:p w14:paraId="0EE80899" w14:textId="77777777" w:rsidR="00D42007" w:rsidRDefault="00D42007" w:rsidP="00D42007">
      <w:pPr>
        <w:pStyle w:val="Textkomente"/>
        <w:rPr>
          <w:rFonts w:cs="Arial"/>
          <w:color w:val="000000"/>
        </w:rPr>
      </w:pPr>
      <w:r w:rsidRPr="0091664B">
        <w:rPr>
          <w:rFonts w:cs="Arial"/>
          <w:color w:val="000000"/>
        </w:rPr>
        <w:t xml:space="preserve">Projekt nasazení </w:t>
      </w:r>
      <w:r>
        <w:rPr>
          <w:rFonts w:cs="Arial"/>
          <w:color w:val="000000"/>
        </w:rPr>
        <w:t xml:space="preserve">portálu občana </w:t>
      </w:r>
      <w:r w:rsidRPr="0091664B">
        <w:rPr>
          <w:rFonts w:cs="Arial"/>
          <w:color w:val="000000"/>
        </w:rPr>
        <w:t>bude podroben interní</w:t>
      </w:r>
      <w:r>
        <w:rPr>
          <w:rFonts w:cs="Arial"/>
          <w:color w:val="000000"/>
        </w:rPr>
        <w:t xml:space="preserve">mu připomínkovacímu řízení </w:t>
      </w:r>
      <w:r w:rsidRPr="0091664B">
        <w:rPr>
          <w:rFonts w:cs="Arial"/>
          <w:color w:val="000000"/>
        </w:rPr>
        <w:t>zadavatele. V případě připomínek zadavatele je dodavatel povinen tyto připomínky v projektu nasazení vypořádat.</w:t>
      </w:r>
    </w:p>
    <w:p w14:paraId="769E7FB0" w14:textId="77777777" w:rsidR="00997CAB" w:rsidRDefault="00997CAB" w:rsidP="00997CAB">
      <w:pPr>
        <w:pStyle w:val="normalodsazene"/>
        <w:spacing w:before="120" w:beforeAutospacing="0" w:after="0" w:afterAutospacing="0" w:line="300" w:lineRule="auto"/>
        <w:rPr>
          <w:rFonts w:ascii="Arial" w:hAnsi="Arial" w:cs="Arial"/>
        </w:rPr>
      </w:pPr>
      <w:r>
        <w:rPr>
          <w:rFonts w:ascii="Arial" w:hAnsi="Arial" w:cs="Arial"/>
        </w:rPr>
        <w:t>Tabulka č.4 – Splnění požadavků na implementaci</w:t>
      </w:r>
    </w:p>
    <w:tbl>
      <w:tblPr>
        <w:tblStyle w:val="HCM"/>
        <w:tblW w:w="0" w:type="auto"/>
        <w:tblLook w:val="04A0" w:firstRow="1" w:lastRow="0" w:firstColumn="1" w:lastColumn="0" w:noHBand="0" w:noVBand="1"/>
      </w:tblPr>
      <w:tblGrid>
        <w:gridCol w:w="5920"/>
        <w:gridCol w:w="2693"/>
      </w:tblGrid>
      <w:tr w:rsidR="00997CAB" w:rsidRPr="001C500D" w14:paraId="1176576C" w14:textId="77777777" w:rsidTr="009F7828">
        <w:trPr>
          <w:cnfStyle w:val="100000000000" w:firstRow="1" w:lastRow="0" w:firstColumn="0" w:lastColumn="0" w:oddVBand="0" w:evenVBand="0" w:oddHBand="0" w:evenHBand="0" w:firstRowFirstColumn="0" w:firstRowLastColumn="0" w:lastRowFirstColumn="0" w:lastRowLastColumn="0"/>
        </w:trPr>
        <w:tc>
          <w:tcPr>
            <w:tcW w:w="5920" w:type="dxa"/>
          </w:tcPr>
          <w:p w14:paraId="3995864A" w14:textId="77777777" w:rsidR="00997CAB" w:rsidRPr="00483507" w:rsidRDefault="00997CAB" w:rsidP="00997CAB">
            <w:pPr>
              <w:rPr>
                <w:rFonts w:cs="Arial"/>
              </w:rPr>
            </w:pPr>
            <w:r>
              <w:rPr>
                <w:rFonts w:cs="Arial"/>
              </w:rPr>
              <w:t>Naplnění p</w:t>
            </w:r>
            <w:r w:rsidRPr="00483507">
              <w:rPr>
                <w:rFonts w:cs="Arial"/>
              </w:rPr>
              <w:t>ožadavk</w:t>
            </w:r>
            <w:r>
              <w:rPr>
                <w:rFonts w:cs="Arial"/>
              </w:rPr>
              <w:t>ů</w:t>
            </w:r>
            <w:r w:rsidRPr="00483507">
              <w:rPr>
                <w:rFonts w:cs="Arial"/>
              </w:rPr>
              <w:t xml:space="preserve"> </w:t>
            </w:r>
          </w:p>
        </w:tc>
        <w:tc>
          <w:tcPr>
            <w:tcW w:w="2693" w:type="dxa"/>
          </w:tcPr>
          <w:p w14:paraId="384D8865" w14:textId="77777777" w:rsidR="00997CAB" w:rsidRPr="00483507" w:rsidRDefault="00997CAB" w:rsidP="009F7828">
            <w:pPr>
              <w:jc w:val="center"/>
              <w:rPr>
                <w:rFonts w:cs="Arial"/>
              </w:rPr>
            </w:pPr>
            <w:r>
              <w:rPr>
                <w:rFonts w:cs="Arial"/>
              </w:rPr>
              <w:t>Splněno</w:t>
            </w:r>
          </w:p>
        </w:tc>
      </w:tr>
      <w:tr w:rsidR="00997CAB" w:rsidRPr="001C500D" w14:paraId="26F49EC6" w14:textId="77777777" w:rsidTr="009F7828">
        <w:tc>
          <w:tcPr>
            <w:tcW w:w="5920" w:type="dxa"/>
          </w:tcPr>
          <w:p w14:paraId="04047DB7" w14:textId="4040350F" w:rsidR="00997CAB" w:rsidRPr="00483507" w:rsidRDefault="00997CAB" w:rsidP="003B676E">
            <w:pPr>
              <w:pStyle w:val="Odrky"/>
              <w:numPr>
                <w:ilvl w:val="0"/>
                <w:numId w:val="0"/>
              </w:numPr>
              <w:spacing w:before="60" w:after="60"/>
              <w:jc w:val="left"/>
              <w:rPr>
                <w:rFonts w:ascii="Arial" w:hAnsi="Arial" w:cs="Arial"/>
              </w:rPr>
            </w:pPr>
            <w:r>
              <w:rPr>
                <w:rFonts w:ascii="Arial" w:hAnsi="Arial" w:cs="Arial"/>
              </w:rPr>
              <w:t xml:space="preserve">Splnění požadavků na </w:t>
            </w:r>
            <w:r w:rsidR="003B676E">
              <w:rPr>
                <w:rFonts w:ascii="Arial" w:hAnsi="Arial" w:cs="Arial"/>
              </w:rPr>
              <w:t xml:space="preserve">implementaci </w:t>
            </w:r>
            <w:r>
              <w:rPr>
                <w:rFonts w:ascii="Arial" w:hAnsi="Arial" w:cs="Arial"/>
              </w:rPr>
              <w:t>uvedených v kapitole 4</w:t>
            </w:r>
          </w:p>
        </w:tc>
        <w:tc>
          <w:tcPr>
            <w:tcW w:w="2693" w:type="dxa"/>
          </w:tcPr>
          <w:p w14:paraId="3B5780CA" w14:textId="77777777" w:rsidR="00997CAB" w:rsidRPr="000D418D" w:rsidRDefault="00997CAB" w:rsidP="009F7828">
            <w:pPr>
              <w:jc w:val="center"/>
              <w:rPr>
                <w:rFonts w:cs="Arial"/>
                <w:highlight w:val="yellow"/>
              </w:rPr>
            </w:pPr>
            <w:r w:rsidRPr="000D418D">
              <w:rPr>
                <w:rFonts w:cs="Arial"/>
                <w:highlight w:val="yellow"/>
              </w:rPr>
              <w:t>ANO/NE</w:t>
            </w:r>
          </w:p>
        </w:tc>
      </w:tr>
      <w:tr w:rsidR="00997CAB" w:rsidRPr="001C500D" w14:paraId="1219A757" w14:textId="77777777" w:rsidTr="009F7828">
        <w:tc>
          <w:tcPr>
            <w:tcW w:w="8613" w:type="dxa"/>
            <w:gridSpan w:val="2"/>
          </w:tcPr>
          <w:p w14:paraId="117BE028" w14:textId="77777777" w:rsidR="00997CAB" w:rsidRDefault="00997CAB" w:rsidP="00997CAB">
            <w:pPr>
              <w:rPr>
                <w:rFonts w:cs="Arial"/>
              </w:rPr>
            </w:pPr>
            <w:r>
              <w:rPr>
                <w:rFonts w:cs="Arial"/>
              </w:rPr>
              <w:t>Popis implementačního projektu (pouze základní body a milníky)</w:t>
            </w:r>
          </w:p>
          <w:p w14:paraId="58532A48" w14:textId="77777777" w:rsidR="00997CAB" w:rsidRDefault="00997CAB" w:rsidP="00997CAB">
            <w:pPr>
              <w:rPr>
                <w:rFonts w:cs="Arial"/>
              </w:rPr>
            </w:pPr>
          </w:p>
          <w:p w14:paraId="0989FE80" w14:textId="34DD32A1" w:rsidR="00997CAB" w:rsidRPr="000D418D" w:rsidRDefault="00997CAB" w:rsidP="00997CAB">
            <w:pPr>
              <w:pStyle w:val="Odstavecseseznamem"/>
              <w:ind w:left="0"/>
              <w:rPr>
                <w:rFonts w:cs="Arial"/>
                <w:highlight w:val="yellow"/>
              </w:rPr>
            </w:pPr>
            <w:r w:rsidRPr="000D418D">
              <w:rPr>
                <w:rFonts w:cs="Arial"/>
                <w:highlight w:val="yellow"/>
              </w:rPr>
              <w:t xml:space="preserve">Doplní </w:t>
            </w:r>
            <w:r w:rsidR="00EB2E08">
              <w:rPr>
                <w:rFonts w:cs="Arial"/>
                <w:highlight w:val="yellow"/>
              </w:rPr>
              <w:t>dodavatel</w:t>
            </w:r>
          </w:p>
          <w:p w14:paraId="0DF52F06" w14:textId="77777777" w:rsidR="00997CAB" w:rsidRPr="000D418D" w:rsidRDefault="00997CAB" w:rsidP="00AC151B">
            <w:pPr>
              <w:pStyle w:val="Odstavecseseznamem"/>
              <w:numPr>
                <w:ilvl w:val="0"/>
                <w:numId w:val="0"/>
              </w:numPr>
              <w:rPr>
                <w:rFonts w:cs="Arial"/>
                <w:highlight w:val="yellow"/>
              </w:rPr>
            </w:pPr>
          </w:p>
        </w:tc>
      </w:tr>
    </w:tbl>
    <w:p w14:paraId="7D3563E2" w14:textId="77777777" w:rsidR="00997CAB" w:rsidRDefault="00997CAB" w:rsidP="00AC151B">
      <w:pPr>
        <w:pStyle w:val="Textkomente"/>
        <w:rPr>
          <w:rFonts w:cs="Arial"/>
          <w:color w:val="000000"/>
        </w:rPr>
      </w:pPr>
    </w:p>
    <w:sectPr w:rsidR="00997CAB">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62F43" w14:textId="77777777" w:rsidR="00BF640D" w:rsidRDefault="00BF640D" w:rsidP="0001049C">
      <w:pPr>
        <w:spacing w:after="0" w:line="240" w:lineRule="auto"/>
      </w:pPr>
      <w:r>
        <w:separator/>
      </w:r>
    </w:p>
  </w:endnote>
  <w:endnote w:type="continuationSeparator" w:id="0">
    <w:p w14:paraId="025F385F" w14:textId="77777777" w:rsidR="00BF640D" w:rsidRDefault="00BF640D" w:rsidP="0001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06A08" w14:textId="77777777" w:rsidR="00B13AA8" w:rsidRDefault="00B13AA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852A4" w14:textId="77777777" w:rsidR="00B13AA8" w:rsidRDefault="00B13AA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84C5B" w14:textId="77777777" w:rsidR="00B13AA8" w:rsidRDefault="00B13AA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067A8" w14:textId="77777777" w:rsidR="00BF640D" w:rsidRDefault="00BF640D" w:rsidP="0001049C">
      <w:pPr>
        <w:spacing w:after="0" w:line="240" w:lineRule="auto"/>
      </w:pPr>
      <w:r>
        <w:separator/>
      </w:r>
    </w:p>
  </w:footnote>
  <w:footnote w:type="continuationSeparator" w:id="0">
    <w:p w14:paraId="034B2FA7" w14:textId="77777777" w:rsidR="00BF640D" w:rsidRDefault="00BF640D" w:rsidP="000104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5D5DA" w14:textId="77777777" w:rsidR="00B13AA8" w:rsidRDefault="00B13AA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9D651" w14:textId="77777777" w:rsidR="00426F34" w:rsidRDefault="00426F34" w:rsidP="0001049C">
    <w:pPr>
      <w:pStyle w:val="Zhlav"/>
    </w:pPr>
    <w:r>
      <w:rPr>
        <w:noProof/>
        <w:lang w:eastAsia="cs-CZ"/>
      </w:rPr>
      <w:drawing>
        <wp:inline distT="0" distB="0" distL="0" distR="0" wp14:anchorId="29FF190E" wp14:editId="3A70F7E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CDFCEE5" w14:textId="77777777" w:rsidR="00426F34" w:rsidRPr="0001049C" w:rsidRDefault="00426F34" w:rsidP="0001049C">
    <w:pPr>
      <w:jc w:val="center"/>
      <w:rPr>
        <w:sz w:val="18"/>
        <w:szCs w:val="18"/>
      </w:rPr>
    </w:pPr>
    <w:r w:rsidRPr="00901A48">
      <w:rPr>
        <w:sz w:val="18"/>
        <w:szCs w:val="18"/>
      </w:rPr>
      <w:t>Transparentní řízení města Uherský Brod</w:t>
    </w:r>
    <w:r>
      <w:rPr>
        <w:sz w:val="18"/>
        <w:szCs w:val="18"/>
      </w:rPr>
      <w:t>, reg. č</w:t>
    </w:r>
    <w:r>
      <w:rPr>
        <w:b/>
        <w:sz w:val="18"/>
        <w:szCs w:val="18"/>
      </w:rPr>
      <w:t xml:space="preserve">. </w:t>
    </w:r>
    <w:r w:rsidRPr="00901A48">
      <w:rPr>
        <w:b/>
        <w:sz w:val="18"/>
        <w:szCs w:val="18"/>
      </w:rPr>
      <w:t>CZ.06.3.05/0.0/0.0/16_044/0006254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A900" w14:textId="77777777" w:rsidR="00B13AA8" w:rsidRDefault="00B13AA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C171DE"/>
    <w:multiLevelType w:val="hybridMultilevel"/>
    <w:tmpl w:val="21DC80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DB32C65"/>
    <w:multiLevelType w:val="hybridMultilevel"/>
    <w:tmpl w:val="B754CB0A"/>
    <w:lvl w:ilvl="0" w:tplc="71A68F80">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A006EE3"/>
    <w:multiLevelType w:val="hybridMultilevel"/>
    <w:tmpl w:val="F0FEC02E"/>
    <w:lvl w:ilvl="0" w:tplc="4050D146">
      <w:start w:val="1"/>
      <w:numFmt w:val="bullet"/>
      <w:pStyle w:val="Odrky"/>
      <w:lvlText w:val=""/>
      <w:lvlJc w:val="left"/>
      <w:pPr>
        <w:ind w:left="1896" w:hanging="360"/>
      </w:pPr>
      <w:rPr>
        <w:rFonts w:ascii="Symbol" w:hAnsi="Symbol" w:hint="default"/>
      </w:rPr>
    </w:lvl>
    <w:lvl w:ilvl="1" w:tplc="F860239C">
      <w:start w:val="1"/>
      <w:numFmt w:val="bullet"/>
      <w:lvlText w:val="o"/>
      <w:lvlJc w:val="left"/>
      <w:pPr>
        <w:ind w:left="1480" w:hanging="357"/>
      </w:pPr>
      <w:rPr>
        <w:rFonts w:ascii="Courier New" w:hAnsi="Courier New" w:hint="default"/>
      </w:rPr>
    </w:lvl>
    <w:lvl w:ilvl="2" w:tplc="8668C164">
      <w:start w:val="1"/>
      <w:numFmt w:val="bullet"/>
      <w:lvlText w:val=""/>
      <w:lvlJc w:val="left"/>
      <w:pPr>
        <w:ind w:left="3336" w:hanging="360"/>
      </w:pPr>
      <w:rPr>
        <w:rFonts w:ascii="Wingdings" w:hAnsi="Wingdings" w:hint="default"/>
      </w:rPr>
    </w:lvl>
    <w:lvl w:ilvl="3" w:tplc="BA0AA236" w:tentative="1">
      <w:start w:val="1"/>
      <w:numFmt w:val="bullet"/>
      <w:lvlText w:val=""/>
      <w:lvlJc w:val="left"/>
      <w:pPr>
        <w:ind w:left="4056" w:hanging="360"/>
      </w:pPr>
      <w:rPr>
        <w:rFonts w:ascii="Symbol" w:hAnsi="Symbol" w:hint="default"/>
      </w:rPr>
    </w:lvl>
    <w:lvl w:ilvl="4" w:tplc="892CFFEC" w:tentative="1">
      <w:start w:val="1"/>
      <w:numFmt w:val="bullet"/>
      <w:lvlText w:val="o"/>
      <w:lvlJc w:val="left"/>
      <w:pPr>
        <w:ind w:left="4776" w:hanging="360"/>
      </w:pPr>
      <w:rPr>
        <w:rFonts w:ascii="Courier New" w:hAnsi="Courier New" w:hint="default"/>
      </w:rPr>
    </w:lvl>
    <w:lvl w:ilvl="5" w:tplc="A7E8DD44" w:tentative="1">
      <w:start w:val="1"/>
      <w:numFmt w:val="bullet"/>
      <w:lvlText w:val=""/>
      <w:lvlJc w:val="left"/>
      <w:pPr>
        <w:ind w:left="5496" w:hanging="360"/>
      </w:pPr>
      <w:rPr>
        <w:rFonts w:ascii="Wingdings" w:hAnsi="Wingdings" w:hint="default"/>
      </w:rPr>
    </w:lvl>
    <w:lvl w:ilvl="6" w:tplc="081C7CE8" w:tentative="1">
      <w:start w:val="1"/>
      <w:numFmt w:val="bullet"/>
      <w:lvlText w:val=""/>
      <w:lvlJc w:val="left"/>
      <w:pPr>
        <w:ind w:left="6216" w:hanging="360"/>
      </w:pPr>
      <w:rPr>
        <w:rFonts w:ascii="Symbol" w:hAnsi="Symbol" w:hint="default"/>
      </w:rPr>
    </w:lvl>
    <w:lvl w:ilvl="7" w:tplc="6AD28FAE" w:tentative="1">
      <w:start w:val="1"/>
      <w:numFmt w:val="bullet"/>
      <w:lvlText w:val="o"/>
      <w:lvlJc w:val="left"/>
      <w:pPr>
        <w:ind w:left="6936" w:hanging="360"/>
      </w:pPr>
      <w:rPr>
        <w:rFonts w:ascii="Courier New" w:hAnsi="Courier New" w:hint="default"/>
      </w:rPr>
    </w:lvl>
    <w:lvl w:ilvl="8" w:tplc="98404502" w:tentative="1">
      <w:start w:val="1"/>
      <w:numFmt w:val="bullet"/>
      <w:lvlText w:val=""/>
      <w:lvlJc w:val="left"/>
      <w:pPr>
        <w:ind w:left="7656" w:hanging="360"/>
      </w:pPr>
      <w:rPr>
        <w:rFonts w:ascii="Wingdings" w:hAnsi="Wingdings" w:hint="default"/>
      </w:rPr>
    </w:lvl>
  </w:abstractNum>
  <w:abstractNum w:abstractNumId="3" w15:restartNumberingAfterBreak="0">
    <w:nsid w:val="5F132BFF"/>
    <w:multiLevelType w:val="hybridMultilevel"/>
    <w:tmpl w:val="43184C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2FA2A7C"/>
    <w:multiLevelType w:val="multilevel"/>
    <w:tmpl w:val="52108534"/>
    <w:lvl w:ilvl="0">
      <w:start w:val="1"/>
      <w:numFmt w:val="decimal"/>
      <w:lvlText w:val="%1."/>
      <w:lvlJc w:val="left"/>
      <w:pPr>
        <w:ind w:left="0" w:firstLine="0"/>
      </w:pPr>
      <w:rPr>
        <w:rFonts w:hint="default"/>
      </w:rPr>
    </w:lvl>
    <w:lvl w:ilvl="1">
      <w:start w:val="1"/>
      <w:numFmt w:val="decimal"/>
      <w:lvlText w:val="%1.%2."/>
      <w:lvlJc w:val="left"/>
      <w:pPr>
        <w:ind w:left="0" w:firstLine="0"/>
      </w:pPr>
      <w:rPr>
        <w:rFonts w:ascii="Arial" w:hAnsi="Arial" w:cs="Arial" w:hint="default"/>
      </w:rPr>
    </w:lvl>
    <w:lvl w:ilvl="2">
      <w:start w:val="1"/>
      <w:numFmt w:val="decimal"/>
      <w:lvlText w:val="%1.%2.%3."/>
      <w:lvlJc w:val="left"/>
      <w:pPr>
        <w:ind w:left="0" w:firstLine="0"/>
      </w:pPr>
      <w:rPr>
        <w:rFonts w:ascii="Arial" w:hAnsi="Arial" w:cs="Arial" w:hint="default"/>
        <w:b/>
        <w:sz w:val="20"/>
        <w:szCs w:val="20"/>
      </w:rPr>
    </w:lvl>
    <w:lvl w:ilvl="3">
      <w:start w:val="1"/>
      <w:numFmt w:val="decimal"/>
      <w:lvlText w:val="%1.%2.%3.%4."/>
      <w:lvlJc w:val="left"/>
      <w:pPr>
        <w:ind w:left="425" w:firstLine="0"/>
      </w:pPr>
      <w:rPr>
        <w:rFonts w:ascii="Arial" w:hAnsi="Arial" w:cs="Arial" w:hint="default"/>
        <w:i w:val="0"/>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7B8310D3"/>
    <w:multiLevelType w:val="hybridMultilevel"/>
    <w:tmpl w:val="0804D7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FC61858"/>
    <w:multiLevelType w:val="hybridMultilevel"/>
    <w:tmpl w:val="41584B3A"/>
    <w:lvl w:ilvl="0" w:tplc="5F2C8072">
      <w:start w:val="1"/>
      <w:numFmt w:val="bullet"/>
      <w:pStyle w:val="Odstavecseseznamem"/>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1"/>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F9D"/>
    <w:rsid w:val="0000536B"/>
    <w:rsid w:val="0000558E"/>
    <w:rsid w:val="00007BB6"/>
    <w:rsid w:val="0001049C"/>
    <w:rsid w:val="00020B84"/>
    <w:rsid w:val="00036495"/>
    <w:rsid w:val="00097191"/>
    <w:rsid w:val="000A0B27"/>
    <w:rsid w:val="000A5561"/>
    <w:rsid w:val="000D2CD1"/>
    <w:rsid w:val="000D418D"/>
    <w:rsid w:val="000E1466"/>
    <w:rsid w:val="000F6CFF"/>
    <w:rsid w:val="001136B0"/>
    <w:rsid w:val="00130389"/>
    <w:rsid w:val="00137B14"/>
    <w:rsid w:val="001411C5"/>
    <w:rsid w:val="00142F8C"/>
    <w:rsid w:val="001454FC"/>
    <w:rsid w:val="00166449"/>
    <w:rsid w:val="00170766"/>
    <w:rsid w:val="00173716"/>
    <w:rsid w:val="0019188C"/>
    <w:rsid w:val="001B5087"/>
    <w:rsid w:val="001D02DF"/>
    <w:rsid w:val="001D0E18"/>
    <w:rsid w:val="0021560D"/>
    <w:rsid w:val="00222C6C"/>
    <w:rsid w:val="00223F9D"/>
    <w:rsid w:val="00226B42"/>
    <w:rsid w:val="00251636"/>
    <w:rsid w:val="002520EE"/>
    <w:rsid w:val="00274CD7"/>
    <w:rsid w:val="00283167"/>
    <w:rsid w:val="0029630B"/>
    <w:rsid w:val="002A5D3C"/>
    <w:rsid w:val="002A661F"/>
    <w:rsid w:val="002B1C39"/>
    <w:rsid w:val="002B593E"/>
    <w:rsid w:val="002D2786"/>
    <w:rsid w:val="002E60D5"/>
    <w:rsid w:val="0030268A"/>
    <w:rsid w:val="003204D8"/>
    <w:rsid w:val="00334D62"/>
    <w:rsid w:val="00347715"/>
    <w:rsid w:val="00353172"/>
    <w:rsid w:val="003B676E"/>
    <w:rsid w:val="003C107E"/>
    <w:rsid w:val="003D62A5"/>
    <w:rsid w:val="003F4CB0"/>
    <w:rsid w:val="003F5519"/>
    <w:rsid w:val="00402347"/>
    <w:rsid w:val="00426F34"/>
    <w:rsid w:val="00443962"/>
    <w:rsid w:val="004500CA"/>
    <w:rsid w:val="004653B5"/>
    <w:rsid w:val="00470309"/>
    <w:rsid w:val="0048230B"/>
    <w:rsid w:val="00483507"/>
    <w:rsid w:val="0049634A"/>
    <w:rsid w:val="004A69A1"/>
    <w:rsid w:val="004B4321"/>
    <w:rsid w:val="004C0A69"/>
    <w:rsid w:val="004C6954"/>
    <w:rsid w:val="004D3E02"/>
    <w:rsid w:val="004E38E4"/>
    <w:rsid w:val="004E3FC7"/>
    <w:rsid w:val="004E7B45"/>
    <w:rsid w:val="004F6198"/>
    <w:rsid w:val="00517627"/>
    <w:rsid w:val="00525549"/>
    <w:rsid w:val="00525D3A"/>
    <w:rsid w:val="00531768"/>
    <w:rsid w:val="00542C9A"/>
    <w:rsid w:val="005611BE"/>
    <w:rsid w:val="00586FB6"/>
    <w:rsid w:val="00594A61"/>
    <w:rsid w:val="005D219F"/>
    <w:rsid w:val="005D786E"/>
    <w:rsid w:val="005F2C1A"/>
    <w:rsid w:val="0060457B"/>
    <w:rsid w:val="00617E60"/>
    <w:rsid w:val="0062289E"/>
    <w:rsid w:val="0062414D"/>
    <w:rsid w:val="0062724F"/>
    <w:rsid w:val="0067307A"/>
    <w:rsid w:val="00682E8D"/>
    <w:rsid w:val="006872A7"/>
    <w:rsid w:val="006945AD"/>
    <w:rsid w:val="006A5CA5"/>
    <w:rsid w:val="006A7871"/>
    <w:rsid w:val="006B7239"/>
    <w:rsid w:val="006C4BAE"/>
    <w:rsid w:val="006C4E15"/>
    <w:rsid w:val="006D1A0D"/>
    <w:rsid w:val="006D41B4"/>
    <w:rsid w:val="006E7DE1"/>
    <w:rsid w:val="00712ED4"/>
    <w:rsid w:val="00721914"/>
    <w:rsid w:val="00721E5A"/>
    <w:rsid w:val="00737EB1"/>
    <w:rsid w:val="00755D84"/>
    <w:rsid w:val="007648F4"/>
    <w:rsid w:val="00786D14"/>
    <w:rsid w:val="00787BEE"/>
    <w:rsid w:val="00793CE0"/>
    <w:rsid w:val="00795546"/>
    <w:rsid w:val="007A36B3"/>
    <w:rsid w:val="007A5CD2"/>
    <w:rsid w:val="007A6AA8"/>
    <w:rsid w:val="007B4E3F"/>
    <w:rsid w:val="007D62C0"/>
    <w:rsid w:val="007F2521"/>
    <w:rsid w:val="007F5C60"/>
    <w:rsid w:val="008104C7"/>
    <w:rsid w:val="00816847"/>
    <w:rsid w:val="00833480"/>
    <w:rsid w:val="008369AD"/>
    <w:rsid w:val="00843891"/>
    <w:rsid w:val="008559EA"/>
    <w:rsid w:val="0087492F"/>
    <w:rsid w:val="0088508F"/>
    <w:rsid w:val="00886E8A"/>
    <w:rsid w:val="008A2F1D"/>
    <w:rsid w:val="008C3525"/>
    <w:rsid w:val="008C5A5B"/>
    <w:rsid w:val="008D3F19"/>
    <w:rsid w:val="008D6F50"/>
    <w:rsid w:val="008E2696"/>
    <w:rsid w:val="008F02CB"/>
    <w:rsid w:val="009024FB"/>
    <w:rsid w:val="00924547"/>
    <w:rsid w:val="00935C45"/>
    <w:rsid w:val="00942577"/>
    <w:rsid w:val="00950BCE"/>
    <w:rsid w:val="00961083"/>
    <w:rsid w:val="00962695"/>
    <w:rsid w:val="00967ADA"/>
    <w:rsid w:val="0099058D"/>
    <w:rsid w:val="00997CAB"/>
    <w:rsid w:val="009C1DD9"/>
    <w:rsid w:val="009D1DCC"/>
    <w:rsid w:val="009D5AE9"/>
    <w:rsid w:val="009E0F68"/>
    <w:rsid w:val="009E11AB"/>
    <w:rsid w:val="009E46E2"/>
    <w:rsid w:val="009F7828"/>
    <w:rsid w:val="00A15FB1"/>
    <w:rsid w:val="00A24A7C"/>
    <w:rsid w:val="00A27761"/>
    <w:rsid w:val="00A32681"/>
    <w:rsid w:val="00A4152C"/>
    <w:rsid w:val="00A72A54"/>
    <w:rsid w:val="00A94DA9"/>
    <w:rsid w:val="00AC151B"/>
    <w:rsid w:val="00AC722B"/>
    <w:rsid w:val="00AD2FAD"/>
    <w:rsid w:val="00AF2D3F"/>
    <w:rsid w:val="00B00B53"/>
    <w:rsid w:val="00B04AA2"/>
    <w:rsid w:val="00B13AA8"/>
    <w:rsid w:val="00B16C1F"/>
    <w:rsid w:val="00B23A19"/>
    <w:rsid w:val="00B253D1"/>
    <w:rsid w:val="00B36CB0"/>
    <w:rsid w:val="00B40757"/>
    <w:rsid w:val="00B42D27"/>
    <w:rsid w:val="00B44023"/>
    <w:rsid w:val="00BB1A6A"/>
    <w:rsid w:val="00BC5049"/>
    <w:rsid w:val="00BC7A7C"/>
    <w:rsid w:val="00BD08EC"/>
    <w:rsid w:val="00BD6D5D"/>
    <w:rsid w:val="00BF3AC6"/>
    <w:rsid w:val="00BF640D"/>
    <w:rsid w:val="00C024E7"/>
    <w:rsid w:val="00C206D3"/>
    <w:rsid w:val="00C601AC"/>
    <w:rsid w:val="00CB2212"/>
    <w:rsid w:val="00CB2A4A"/>
    <w:rsid w:val="00CC0D0B"/>
    <w:rsid w:val="00CE59D3"/>
    <w:rsid w:val="00D069DF"/>
    <w:rsid w:val="00D21C6F"/>
    <w:rsid w:val="00D249AC"/>
    <w:rsid w:val="00D27838"/>
    <w:rsid w:val="00D31E45"/>
    <w:rsid w:val="00D375AB"/>
    <w:rsid w:val="00D42007"/>
    <w:rsid w:val="00D458D6"/>
    <w:rsid w:val="00D83161"/>
    <w:rsid w:val="00DA61EE"/>
    <w:rsid w:val="00DA7F4B"/>
    <w:rsid w:val="00DC0C47"/>
    <w:rsid w:val="00DE0812"/>
    <w:rsid w:val="00E121D1"/>
    <w:rsid w:val="00E24771"/>
    <w:rsid w:val="00E3194E"/>
    <w:rsid w:val="00E35313"/>
    <w:rsid w:val="00E42BB6"/>
    <w:rsid w:val="00E42EF4"/>
    <w:rsid w:val="00E54E12"/>
    <w:rsid w:val="00E61389"/>
    <w:rsid w:val="00E834B4"/>
    <w:rsid w:val="00E83632"/>
    <w:rsid w:val="00E86CFB"/>
    <w:rsid w:val="00E9295A"/>
    <w:rsid w:val="00EB2E08"/>
    <w:rsid w:val="00EC3097"/>
    <w:rsid w:val="00EC7757"/>
    <w:rsid w:val="00ED570D"/>
    <w:rsid w:val="00EF0101"/>
    <w:rsid w:val="00EF2A34"/>
    <w:rsid w:val="00F04914"/>
    <w:rsid w:val="00F04A9A"/>
    <w:rsid w:val="00F161AF"/>
    <w:rsid w:val="00F4020C"/>
    <w:rsid w:val="00F41D15"/>
    <w:rsid w:val="00F578B7"/>
    <w:rsid w:val="00F67DC5"/>
    <w:rsid w:val="00FC6441"/>
    <w:rsid w:val="00FD0939"/>
    <w:rsid w:val="00FD2B6A"/>
    <w:rsid w:val="00FE27DD"/>
    <w:rsid w:val="00FE384F"/>
    <w:rsid w:val="00FE4B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4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0309"/>
    <w:pPr>
      <w:spacing w:before="120"/>
      <w:jc w:val="both"/>
    </w:pPr>
    <w:rPr>
      <w:rFonts w:ascii="Arial" w:hAnsi="Arial"/>
      <w:sz w:val="20"/>
    </w:rPr>
  </w:style>
  <w:style w:type="paragraph" w:styleId="Nadpis1">
    <w:name w:val="heading 1"/>
    <w:basedOn w:val="Normln"/>
    <w:next w:val="Normln"/>
    <w:link w:val="Nadpis1Char"/>
    <w:uiPriority w:val="9"/>
    <w:qFormat/>
    <w:rsid w:val="004703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70309"/>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470309"/>
    <w:pPr>
      <w:keepNext/>
      <w:keepLines/>
      <w:spacing w:before="200" w:after="0"/>
      <w:outlineLvl w:val="2"/>
    </w:pPr>
    <w:rPr>
      <w:rFonts w:eastAsiaTheme="majorEastAsia" w:cstheme="majorBidi"/>
      <w:b/>
      <w:bCs/>
      <w:color w:val="4F81BD" w:themeColor="accent1"/>
      <w:sz w:val="22"/>
    </w:rPr>
  </w:style>
  <w:style w:type="paragraph" w:styleId="Nadpis4">
    <w:name w:val="heading 4"/>
    <w:basedOn w:val="Normln"/>
    <w:next w:val="Normln"/>
    <w:link w:val="Nadpis4Char"/>
    <w:uiPriority w:val="9"/>
    <w:unhideWhenUsed/>
    <w:qFormat/>
    <w:rsid w:val="00470309"/>
    <w:pPr>
      <w:keepNext/>
      <w:keepLines/>
      <w:spacing w:before="200" w:after="0"/>
      <w:outlineLvl w:val="3"/>
    </w:pPr>
    <w:rPr>
      <w:rFonts w:eastAsiaTheme="majorEastAsia" w:cstheme="majorBidi"/>
      <w:b/>
      <w:bCs/>
      <w:iCs/>
      <w:color w:val="4F81BD" w:themeColor="accent1"/>
    </w:rPr>
  </w:style>
  <w:style w:type="paragraph" w:styleId="Nadpis5">
    <w:name w:val="heading 5"/>
    <w:basedOn w:val="Normln"/>
    <w:next w:val="Normln"/>
    <w:link w:val="Nadpis5Char"/>
    <w:uiPriority w:val="9"/>
    <w:semiHidden/>
    <w:unhideWhenUsed/>
    <w:qFormat/>
    <w:rsid w:val="0047030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470309"/>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44"/>
      <w:szCs w:val="52"/>
    </w:rPr>
  </w:style>
  <w:style w:type="character" w:customStyle="1" w:styleId="NzevChar">
    <w:name w:val="Název Char"/>
    <w:basedOn w:val="Standardnpsmoodstavce"/>
    <w:link w:val="Nzev"/>
    <w:uiPriority w:val="10"/>
    <w:rsid w:val="00470309"/>
    <w:rPr>
      <w:rFonts w:ascii="Arial" w:eastAsiaTheme="majorEastAsia" w:hAnsi="Arial" w:cstheme="majorBidi"/>
      <w:color w:val="17365D" w:themeColor="text2" w:themeShade="BF"/>
      <w:spacing w:val="5"/>
      <w:kern w:val="28"/>
      <w:sz w:val="44"/>
      <w:szCs w:val="52"/>
    </w:rPr>
  </w:style>
  <w:style w:type="character" w:customStyle="1" w:styleId="Nadpis2Char">
    <w:name w:val="Nadpis 2 Char"/>
    <w:basedOn w:val="Standardnpsmoodstavce"/>
    <w:link w:val="Nadpis2"/>
    <w:uiPriority w:val="9"/>
    <w:rsid w:val="00470309"/>
    <w:rPr>
      <w:rFonts w:ascii="Arial" w:eastAsiaTheme="majorEastAsia" w:hAnsi="Arial" w:cstheme="majorBidi"/>
      <w:b/>
      <w:bCs/>
      <w:color w:val="4F81BD" w:themeColor="accent1"/>
      <w:sz w:val="26"/>
      <w:szCs w:val="26"/>
    </w:rPr>
  </w:style>
  <w:style w:type="table" w:styleId="Mkatabulky">
    <w:name w:val="Table Grid"/>
    <w:basedOn w:val="Normlntabulka"/>
    <w:uiPriority w:val="59"/>
    <w:rsid w:val="009E4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1049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049C"/>
  </w:style>
  <w:style w:type="paragraph" w:styleId="Zpat">
    <w:name w:val="footer"/>
    <w:basedOn w:val="Normln"/>
    <w:link w:val="ZpatChar"/>
    <w:unhideWhenUsed/>
    <w:rsid w:val="0001049C"/>
    <w:pPr>
      <w:tabs>
        <w:tab w:val="center" w:pos="4536"/>
        <w:tab w:val="right" w:pos="9072"/>
      </w:tabs>
      <w:spacing w:after="0" w:line="240" w:lineRule="auto"/>
    </w:pPr>
  </w:style>
  <w:style w:type="character" w:customStyle="1" w:styleId="ZpatChar">
    <w:name w:val="Zápatí Char"/>
    <w:basedOn w:val="Standardnpsmoodstavce"/>
    <w:link w:val="Zpat"/>
    <w:rsid w:val="0001049C"/>
  </w:style>
  <w:style w:type="paragraph" w:styleId="Textbubliny">
    <w:name w:val="Balloon Text"/>
    <w:basedOn w:val="Normln"/>
    <w:link w:val="TextbublinyChar"/>
    <w:uiPriority w:val="99"/>
    <w:semiHidden/>
    <w:unhideWhenUsed/>
    <w:rsid w:val="0001049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049C"/>
    <w:rPr>
      <w:rFonts w:ascii="Tahoma" w:hAnsi="Tahoma" w:cs="Tahoma"/>
      <w:sz w:val="16"/>
      <w:szCs w:val="16"/>
    </w:rPr>
  </w:style>
  <w:style w:type="character" w:styleId="Hypertextovodkaz">
    <w:name w:val="Hyperlink"/>
    <w:uiPriority w:val="99"/>
    <w:rsid w:val="00AC722B"/>
    <w:rPr>
      <w:color w:val="0000FF"/>
      <w:u w:val="single"/>
    </w:rPr>
  </w:style>
  <w:style w:type="paragraph" w:customStyle="1" w:styleId="normalodsazene">
    <w:name w:val="normalodsazene"/>
    <w:basedOn w:val="Normln"/>
    <w:rsid w:val="00AC722B"/>
    <w:pPr>
      <w:spacing w:before="100" w:beforeAutospacing="1" w:after="100" w:afterAutospacing="1" w:line="240" w:lineRule="auto"/>
    </w:pPr>
    <w:rPr>
      <w:rFonts w:ascii="Times New Roman" w:eastAsia="Times New Roman" w:hAnsi="Times New Roman" w:cs="Times New Roman"/>
      <w:szCs w:val="24"/>
      <w:lang w:eastAsia="cs-CZ"/>
    </w:rPr>
  </w:style>
  <w:style w:type="paragraph" w:styleId="Odstavecseseznamem">
    <w:name w:val="List Paragraph"/>
    <w:aliases w:val="Odstavec_muj,Nad,Odstavec cíl se seznamem,Odstavec se seznamem5,List Paragraph,Odstavec se seznamem a odrážkou,1 úroveň Odstavec se seznamem,List Paragraph (Czech Tourism),Odstavec,Základní styl odstavce,Reference List"/>
    <w:basedOn w:val="Normln"/>
    <w:link w:val="OdstavecseseznamemChar"/>
    <w:uiPriority w:val="34"/>
    <w:qFormat/>
    <w:rsid w:val="00470309"/>
    <w:pPr>
      <w:numPr>
        <w:numId w:val="7"/>
      </w:numPr>
      <w:ind w:left="924" w:hanging="357"/>
      <w:contextualSpacing/>
    </w:pPr>
  </w:style>
  <w:style w:type="character" w:customStyle="1" w:styleId="OdstavecseseznamemChar">
    <w:name w:val="Odstavec se seznamem Char"/>
    <w:aliases w:val="Odstavec_muj Char,Nad Char,Odstavec cíl se seznamem Char,Odstavec se seznamem5 Char,List Paragraph Char,Odstavec se seznamem a odrážkou Char,1 úroveň Odstavec se seznamem Char,List Paragraph (Czech Tourism) Char,Odstavec Char"/>
    <w:basedOn w:val="Standardnpsmoodstavce"/>
    <w:link w:val="Odstavecseseznamem"/>
    <w:uiPriority w:val="34"/>
    <w:locked/>
    <w:rsid w:val="00470309"/>
    <w:rPr>
      <w:rFonts w:ascii="Arial" w:hAnsi="Arial"/>
      <w:sz w:val="20"/>
    </w:rPr>
  </w:style>
  <w:style w:type="character" w:styleId="Siln">
    <w:name w:val="Strong"/>
    <w:uiPriority w:val="22"/>
    <w:qFormat/>
    <w:rsid w:val="00470309"/>
    <w:rPr>
      <w:b/>
      <w:bCs/>
    </w:rPr>
  </w:style>
  <w:style w:type="paragraph" w:customStyle="1" w:styleId="Obyejn">
    <w:name w:val="Obyčejný"/>
    <w:basedOn w:val="Normln"/>
    <w:link w:val="ObyejnChar"/>
    <w:rsid w:val="00AC722B"/>
    <w:pPr>
      <w:spacing w:after="0" w:line="240" w:lineRule="auto"/>
    </w:pPr>
    <w:rPr>
      <w:rFonts w:ascii="Times New Roman" w:eastAsia="Times New Roman" w:hAnsi="Times New Roman"/>
      <w:sz w:val="24"/>
      <w:szCs w:val="24"/>
      <w:lang w:eastAsia="cs-CZ"/>
    </w:rPr>
  </w:style>
  <w:style w:type="character" w:customStyle="1" w:styleId="ObyejnChar">
    <w:name w:val="Obyčejný Char"/>
    <w:link w:val="Obyejn"/>
    <w:rsid w:val="00AC722B"/>
    <w:rPr>
      <w:rFonts w:ascii="Times New Roman" w:eastAsia="Times New Roman" w:hAnsi="Times New Roman"/>
      <w:sz w:val="24"/>
      <w:szCs w:val="24"/>
      <w:lang w:eastAsia="cs-CZ"/>
    </w:rPr>
  </w:style>
  <w:style w:type="character" w:customStyle="1" w:styleId="Nadpis3Char">
    <w:name w:val="Nadpis 3 Char"/>
    <w:basedOn w:val="Standardnpsmoodstavce"/>
    <w:link w:val="Nadpis3"/>
    <w:uiPriority w:val="9"/>
    <w:rsid w:val="00470309"/>
    <w:rPr>
      <w:rFonts w:ascii="Arial" w:eastAsiaTheme="majorEastAsia" w:hAnsi="Arial" w:cstheme="majorBidi"/>
      <w:b/>
      <w:bCs/>
      <w:color w:val="4F81BD" w:themeColor="accent1"/>
    </w:rPr>
  </w:style>
  <w:style w:type="character" w:customStyle="1" w:styleId="Nadpis4Char">
    <w:name w:val="Nadpis 4 Char"/>
    <w:basedOn w:val="Standardnpsmoodstavce"/>
    <w:link w:val="Nadpis4"/>
    <w:uiPriority w:val="9"/>
    <w:rsid w:val="00470309"/>
    <w:rPr>
      <w:rFonts w:ascii="Arial" w:eastAsiaTheme="majorEastAsia" w:hAnsi="Arial" w:cstheme="majorBidi"/>
      <w:b/>
      <w:bCs/>
      <w:iCs/>
      <w:color w:val="4F81BD" w:themeColor="accent1"/>
      <w:sz w:val="20"/>
    </w:rPr>
  </w:style>
  <w:style w:type="character" w:styleId="Sledovanodkaz">
    <w:name w:val="FollowedHyperlink"/>
    <w:basedOn w:val="Standardnpsmoodstavce"/>
    <w:uiPriority w:val="99"/>
    <w:semiHidden/>
    <w:unhideWhenUsed/>
    <w:rsid w:val="004C0A69"/>
    <w:rPr>
      <w:color w:val="800080" w:themeColor="followedHyperlink"/>
      <w:u w:val="single"/>
    </w:rPr>
  </w:style>
  <w:style w:type="paragraph" w:customStyle="1" w:styleId="Odrky">
    <w:name w:val="Odrážky"/>
    <w:basedOn w:val="Odstavecseseznamem"/>
    <w:link w:val="OdrkyChar"/>
    <w:rsid w:val="008D3F19"/>
    <w:pPr>
      <w:numPr>
        <w:numId w:val="4"/>
      </w:numPr>
      <w:spacing w:after="0" w:line="240" w:lineRule="auto"/>
      <w:ind w:left="811" w:hanging="357"/>
    </w:pPr>
    <w:rPr>
      <w:rFonts w:ascii="Verdana" w:hAnsi="Verdana"/>
      <w:sz w:val="18"/>
      <w:lang w:eastAsia="cs-CZ"/>
    </w:rPr>
  </w:style>
  <w:style w:type="character" w:customStyle="1" w:styleId="OdrkyChar">
    <w:name w:val="Odrážky Char"/>
    <w:basedOn w:val="Standardnpsmoodstavce"/>
    <w:link w:val="Odrky"/>
    <w:locked/>
    <w:rsid w:val="008D3F19"/>
    <w:rPr>
      <w:rFonts w:ascii="Verdana" w:hAnsi="Verdana"/>
      <w:sz w:val="18"/>
      <w:lang w:eastAsia="cs-CZ"/>
    </w:rPr>
  </w:style>
  <w:style w:type="table" w:customStyle="1" w:styleId="HCM">
    <w:name w:val="HCM"/>
    <w:basedOn w:val="Normlntabulka"/>
    <w:uiPriority w:val="99"/>
    <w:rsid w:val="008D3F19"/>
    <w:pPr>
      <w:spacing w:after="0" w:line="240" w:lineRule="auto"/>
    </w:pPr>
    <w:rPr>
      <w:rFonts w:ascii="Times New Roman" w:eastAsia="Times New Roman" w:hAnsi="Times New Roman" w:cs="Times New Roman"/>
      <w:sz w:val="20"/>
      <w:szCs w:val="20"/>
      <w:lang w:eastAsia="cs-CZ"/>
    </w:rPr>
    <w:tblPr>
      <w:tblBorders>
        <w:top w:val="single" w:sz="8" w:space="0" w:color="17365D" w:themeColor="text2" w:themeShade="BF"/>
        <w:left w:val="single" w:sz="8" w:space="0" w:color="17365D" w:themeColor="text2" w:themeShade="BF"/>
        <w:bottom w:val="single" w:sz="8" w:space="0" w:color="17365D" w:themeColor="text2" w:themeShade="BF"/>
        <w:right w:val="single" w:sz="8" w:space="0" w:color="17365D" w:themeColor="text2" w:themeShade="BF"/>
        <w:insideH w:val="single" w:sz="8" w:space="0" w:color="17365D" w:themeColor="text2" w:themeShade="BF"/>
        <w:insideV w:val="single" w:sz="8" w:space="0" w:color="17365D" w:themeColor="text2" w:themeShade="BF"/>
      </w:tblBorders>
    </w:tblPr>
    <w:tcPr>
      <w:shd w:val="clear" w:color="auto" w:fill="auto"/>
    </w:tcPr>
    <w:tblStylePr w:type="firstRow">
      <w:rPr>
        <w:b/>
        <w:color w:val="FFFFFF" w:themeColor="background1"/>
      </w:rPr>
      <w:tblPr/>
      <w:tcPr>
        <w:shd w:val="clear" w:color="auto" w:fill="FF0000"/>
      </w:tcPr>
    </w:tblStylePr>
  </w:style>
  <w:style w:type="paragraph" w:styleId="Bezmezer">
    <w:name w:val="No Spacing"/>
    <w:uiPriority w:val="1"/>
    <w:qFormat/>
    <w:rsid w:val="00470309"/>
    <w:pPr>
      <w:spacing w:after="0" w:line="240" w:lineRule="auto"/>
      <w:jc w:val="both"/>
    </w:pPr>
    <w:rPr>
      <w:rFonts w:ascii="Arial" w:hAnsi="Arial"/>
      <w:sz w:val="20"/>
    </w:rPr>
  </w:style>
  <w:style w:type="character" w:styleId="Odkaznakoment">
    <w:name w:val="annotation reference"/>
    <w:basedOn w:val="Standardnpsmoodstavce"/>
    <w:uiPriority w:val="99"/>
    <w:semiHidden/>
    <w:unhideWhenUsed/>
    <w:rsid w:val="00173716"/>
    <w:rPr>
      <w:sz w:val="16"/>
      <w:szCs w:val="16"/>
    </w:rPr>
  </w:style>
  <w:style w:type="paragraph" w:styleId="Textkomente">
    <w:name w:val="annotation text"/>
    <w:basedOn w:val="Normln"/>
    <w:link w:val="TextkomenteChar"/>
    <w:unhideWhenUsed/>
    <w:rsid w:val="00173716"/>
    <w:pPr>
      <w:spacing w:line="240" w:lineRule="auto"/>
    </w:pPr>
    <w:rPr>
      <w:szCs w:val="20"/>
    </w:rPr>
  </w:style>
  <w:style w:type="character" w:customStyle="1" w:styleId="TextkomenteChar">
    <w:name w:val="Text komentáře Char"/>
    <w:basedOn w:val="Standardnpsmoodstavce"/>
    <w:link w:val="Textkomente"/>
    <w:rsid w:val="00173716"/>
    <w:rPr>
      <w:sz w:val="20"/>
      <w:szCs w:val="20"/>
    </w:rPr>
  </w:style>
  <w:style w:type="paragraph" w:styleId="Pedmtkomente">
    <w:name w:val="annotation subject"/>
    <w:basedOn w:val="Textkomente"/>
    <w:next w:val="Textkomente"/>
    <w:link w:val="PedmtkomenteChar"/>
    <w:uiPriority w:val="99"/>
    <w:semiHidden/>
    <w:unhideWhenUsed/>
    <w:rsid w:val="00173716"/>
    <w:rPr>
      <w:b/>
      <w:bCs/>
    </w:rPr>
  </w:style>
  <w:style w:type="character" w:customStyle="1" w:styleId="PedmtkomenteChar">
    <w:name w:val="Předmět komentáře Char"/>
    <w:basedOn w:val="TextkomenteChar"/>
    <w:link w:val="Pedmtkomente"/>
    <w:uiPriority w:val="99"/>
    <w:semiHidden/>
    <w:rsid w:val="00173716"/>
    <w:rPr>
      <w:b/>
      <w:bCs/>
      <w:sz w:val="20"/>
      <w:szCs w:val="20"/>
    </w:rPr>
  </w:style>
  <w:style w:type="character" w:customStyle="1" w:styleId="Nadpis5Char">
    <w:name w:val="Nadpis 5 Char"/>
    <w:basedOn w:val="Standardnpsmoodstavce"/>
    <w:link w:val="Nadpis5"/>
    <w:uiPriority w:val="9"/>
    <w:semiHidden/>
    <w:rsid w:val="00470309"/>
    <w:rPr>
      <w:rFonts w:asciiTheme="majorHAnsi" w:eastAsiaTheme="majorEastAsia" w:hAnsiTheme="majorHAnsi" w:cstheme="majorBidi"/>
      <w:color w:val="243F60" w:themeColor="accent1" w:themeShade="7F"/>
      <w:sz w:val="20"/>
    </w:rPr>
  </w:style>
  <w:style w:type="character" w:customStyle="1" w:styleId="Nadpis1Char">
    <w:name w:val="Nadpis 1 Char"/>
    <w:basedOn w:val="Standardnpsmoodstavce"/>
    <w:link w:val="Nadpis1"/>
    <w:uiPriority w:val="9"/>
    <w:rsid w:val="0047030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b.cz/public/!design-manual.pdf" TargetMode="External"/><Relationship Id="rId18" Type="http://schemas.openxmlformats.org/officeDocument/2006/relationships/hyperlink" Target="https://www.ub.cz/pages.aspx?rp=3.1&amp;ids=15&amp;id=0&amp;browse=1&amp;nodesLevel=2&amp;expandMenu=18" TargetMode="External"/><Relationship Id="rId26" Type="http://schemas.openxmlformats.org/officeDocument/2006/relationships/hyperlink" Target="http://www.setia.cz" TargetMode="External"/><Relationship Id="rId3" Type="http://schemas.openxmlformats.org/officeDocument/2006/relationships/customXml" Target="../customXml/item3.xml"/><Relationship Id="rId21" Type="http://schemas.openxmlformats.org/officeDocument/2006/relationships/hyperlink" Target="http://www.softhouse.cz"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ub.cz" TargetMode="External"/><Relationship Id="rId17" Type="http://schemas.openxmlformats.org/officeDocument/2006/relationships/hyperlink" Target="https://info.eidentita.cz/" TargetMode="External"/><Relationship Id="rId25" Type="http://schemas.openxmlformats.org/officeDocument/2006/relationships/hyperlink" Target="https://www.advent.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bcan.ub.cz" TargetMode="External"/><Relationship Id="rId20" Type="http://schemas.openxmlformats.org/officeDocument/2006/relationships/hyperlink" Target="https://registrace.ub.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fo.eidentita.cz/" TargetMode="External"/><Relationship Id="rId24" Type="http://schemas.openxmlformats.org/officeDocument/2006/relationships/hyperlink" Target="http://www.602.cz"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mvcr.cz/clanek/narodni-standard-pro-elektronicke-systemy-spisove-sluzby.aspx" TargetMode="External"/><Relationship Id="rId23" Type="http://schemas.openxmlformats.org/officeDocument/2006/relationships/hyperlink" Target="http://www.teronik.cz" TargetMode="External"/><Relationship Id="rId28" Type="http://schemas.openxmlformats.org/officeDocument/2006/relationships/header" Target="header2.xml"/><Relationship Id="rId10" Type="http://schemas.openxmlformats.org/officeDocument/2006/relationships/hyperlink" Target="https://obcan.portal.gov.cz" TargetMode="External"/><Relationship Id="rId19" Type="http://schemas.openxmlformats.org/officeDocument/2006/relationships/hyperlink" Target="https://www.ub.cz/pages.aspx?rp=3.1&amp;id=2&amp;browse=0&amp;expandLevel=99&amp;nodesLevel=1&amp;bySubjects=1&amp;expandMenu=30" TargetMode="External"/><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bcan.portal.gov.cz" TargetMode="External"/><Relationship Id="rId22" Type="http://schemas.openxmlformats.org/officeDocument/2006/relationships/hyperlink" Target="http://www.assecosolutions.com" TargetMode="External"/><Relationship Id="rId27" Type="http://schemas.openxmlformats.org/officeDocument/2006/relationships/header" Target="header1.xml"/><Relationship Id="rId3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5FF66C1D8306D4D9E06E9B198BDC200" ma:contentTypeVersion="0" ma:contentTypeDescription="Vytvoří nový dokument" ma:contentTypeScope="" ma:versionID="b55872f7bf9cac80d7127b534e1cd177">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0A13AD-90FC-41A0-A04E-74738DC07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09F04DB-32AF-4B1E-AA0E-0411599F1D5E}">
  <ds:schemaRefs>
    <ds:schemaRef ds:uri="http://schemas.microsoft.com/sharepoint/v3/contenttype/forms"/>
  </ds:schemaRefs>
</ds:datastoreItem>
</file>

<file path=customXml/itemProps3.xml><?xml version="1.0" encoding="utf-8"?>
<ds:datastoreItem xmlns:ds="http://schemas.openxmlformats.org/officeDocument/2006/customXml" ds:itemID="{551799E2-9BEF-4F0F-8193-613E39FBD1EF}">
  <ds:schemaRefs>
    <ds:schemaRef ds:uri="http://purl.org/dc/elements/1.1/"/>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5007</Words>
  <Characters>29545</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2019-07-10T08:20:00Z</dcterms:created>
  <dcterms:modified xsi:type="dcterms:W3CDTF">2019-07-19T12:07:00Z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0x010100C5FF66C1D8306D4D9E06E9B198BDC200</vt:lpwstr>
  </property>
</Properties>
</file>